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8E171" w14:textId="77777777" w:rsidR="004D3338" w:rsidRDefault="00426533" w:rsidP="004D3338">
      <w:pPr>
        <w:pStyle w:val="AppendixNumber"/>
        <w:rPr>
          <w:lang w:eastAsia="en-GB"/>
        </w:rPr>
      </w:pPr>
      <w:r w:rsidRPr="00AA6D19">
        <w:rPr>
          <w:lang w:eastAsia="en-GB"/>
        </w:rPr>
        <w:t>D</w:t>
      </w:r>
    </w:p>
    <w:p w14:paraId="680AA3E5" w14:textId="434465F9" w:rsidR="00426533" w:rsidRPr="00AA6D19" w:rsidRDefault="00426533" w:rsidP="004D3338">
      <w:pPr>
        <w:pStyle w:val="AppendixTitle"/>
        <w:rPr>
          <w:lang w:eastAsia="en-GB"/>
        </w:rPr>
      </w:pPr>
      <w:r w:rsidRPr="00AA6D19">
        <w:rPr>
          <w:lang w:eastAsia="en-GB"/>
        </w:rPr>
        <w:t>Useful</w:t>
      </w:r>
      <w:r>
        <w:rPr>
          <w:lang w:eastAsia="en-GB"/>
        </w:rPr>
        <w:t xml:space="preserve"> </w:t>
      </w:r>
      <w:r w:rsidRPr="00AA6D19">
        <w:rPr>
          <w:lang w:eastAsia="en-GB"/>
        </w:rPr>
        <w:t>Development</w:t>
      </w:r>
      <w:r>
        <w:rPr>
          <w:lang w:eastAsia="en-GB"/>
        </w:rPr>
        <w:t xml:space="preserve"> </w:t>
      </w:r>
      <w:r w:rsidRPr="00AA6D19">
        <w:rPr>
          <w:lang w:eastAsia="en-GB"/>
        </w:rPr>
        <w:t>Tools</w:t>
      </w:r>
    </w:p>
    <w:p w14:paraId="7B3E6F97" w14:textId="77777777" w:rsidR="00426533" w:rsidRPr="00AA6D19" w:rsidRDefault="00426533" w:rsidP="00423B01">
      <w:pPr>
        <w:pStyle w:val="ChapterIntro"/>
        <w:rPr>
          <w:lang w:eastAsia="en-GB"/>
        </w:rPr>
      </w:pP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this</w:t>
      </w:r>
      <w:r>
        <w:rPr>
          <w:lang w:eastAsia="en-GB"/>
        </w:rPr>
        <w:t xml:space="preserve"> </w:t>
      </w:r>
      <w:r w:rsidRPr="00AA6D19">
        <w:rPr>
          <w:lang w:eastAsia="en-GB"/>
        </w:rPr>
        <w:t>appendix,</w:t>
      </w:r>
      <w:r>
        <w:rPr>
          <w:lang w:eastAsia="en-GB"/>
        </w:rPr>
        <w:t xml:space="preserve"> </w:t>
      </w:r>
      <w:r w:rsidRPr="00AA6D19">
        <w:rPr>
          <w:lang w:eastAsia="en-GB"/>
        </w:rPr>
        <w:t>we</w:t>
      </w:r>
      <w:r>
        <w:rPr>
          <w:lang w:eastAsia="en-GB"/>
        </w:rPr>
        <w:t xml:space="preserve"> </w:t>
      </w:r>
      <w:r w:rsidRPr="00AA6D19">
        <w:rPr>
          <w:lang w:eastAsia="en-GB"/>
        </w:rPr>
        <w:t>talk</w:t>
      </w:r>
      <w:r>
        <w:rPr>
          <w:lang w:eastAsia="en-GB"/>
        </w:rPr>
        <w:t xml:space="preserve"> </w:t>
      </w:r>
      <w:r w:rsidRPr="00AA6D19">
        <w:rPr>
          <w:lang w:eastAsia="en-GB"/>
        </w:rPr>
        <w:t>about</w:t>
      </w:r>
      <w:r>
        <w:rPr>
          <w:lang w:eastAsia="en-GB"/>
        </w:rPr>
        <w:t xml:space="preserve"> </w:t>
      </w:r>
      <w:r w:rsidRPr="00AA6D19">
        <w:rPr>
          <w:lang w:eastAsia="en-GB"/>
        </w:rPr>
        <w:t>some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useful</w:t>
      </w:r>
      <w:r>
        <w:rPr>
          <w:lang w:eastAsia="en-GB"/>
        </w:rPr>
        <w:t xml:space="preserve"> </w:t>
      </w:r>
      <w:r w:rsidRPr="00AA6D19">
        <w:rPr>
          <w:lang w:eastAsia="en-GB"/>
        </w:rPr>
        <w:t>development</w:t>
      </w:r>
      <w:r>
        <w:rPr>
          <w:lang w:eastAsia="en-GB"/>
        </w:rPr>
        <w:t xml:space="preserve"> </w:t>
      </w:r>
      <w:r w:rsidRPr="00AA6D19">
        <w:rPr>
          <w:lang w:eastAsia="en-GB"/>
        </w:rPr>
        <w:t>tools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project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provides.</w:t>
      </w:r>
      <w:r>
        <w:rPr>
          <w:lang w:eastAsia="en-GB"/>
        </w:rPr>
        <w:t xml:space="preserve"> </w:t>
      </w:r>
      <w:r w:rsidRPr="00AA6D19">
        <w:rPr>
          <w:lang w:eastAsia="en-GB"/>
        </w:rPr>
        <w:t>We’ll</w:t>
      </w:r>
      <w:r>
        <w:rPr>
          <w:lang w:eastAsia="en-GB"/>
        </w:rPr>
        <w:t xml:space="preserve"> </w:t>
      </w:r>
      <w:r w:rsidRPr="00AA6D19">
        <w:rPr>
          <w:lang w:eastAsia="en-GB"/>
        </w:rPr>
        <w:t>look</w:t>
      </w:r>
      <w:r>
        <w:rPr>
          <w:lang w:eastAsia="en-GB"/>
        </w:rPr>
        <w:t xml:space="preserve"> </w:t>
      </w:r>
      <w:r w:rsidRPr="00AA6D19">
        <w:rPr>
          <w:lang w:eastAsia="en-GB"/>
        </w:rPr>
        <w:t>at</w:t>
      </w:r>
      <w:r>
        <w:rPr>
          <w:lang w:eastAsia="en-GB"/>
        </w:rPr>
        <w:t xml:space="preserve"> </w:t>
      </w:r>
      <w:r w:rsidRPr="00AA6D19">
        <w:rPr>
          <w:lang w:eastAsia="en-GB"/>
        </w:rPr>
        <w:t>automatic</w:t>
      </w:r>
      <w:r>
        <w:rPr>
          <w:lang w:eastAsia="en-GB"/>
        </w:rPr>
        <w:t xml:space="preserve"> </w:t>
      </w:r>
      <w:r w:rsidRPr="00AA6D19">
        <w:rPr>
          <w:lang w:eastAsia="en-GB"/>
        </w:rPr>
        <w:t>formatting,</w:t>
      </w:r>
      <w:r>
        <w:rPr>
          <w:lang w:eastAsia="en-GB"/>
        </w:rPr>
        <w:t xml:space="preserve"> </w:t>
      </w:r>
      <w:r w:rsidRPr="00AA6D19">
        <w:rPr>
          <w:lang w:eastAsia="en-GB"/>
        </w:rPr>
        <w:t>quick</w:t>
      </w:r>
      <w:r>
        <w:rPr>
          <w:lang w:eastAsia="en-GB"/>
        </w:rPr>
        <w:t xml:space="preserve"> </w:t>
      </w:r>
      <w:r w:rsidRPr="00AA6D19">
        <w:rPr>
          <w:lang w:eastAsia="en-GB"/>
        </w:rPr>
        <w:t>ways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apply</w:t>
      </w:r>
      <w:r>
        <w:rPr>
          <w:lang w:eastAsia="en-GB"/>
        </w:rPr>
        <w:t xml:space="preserve"> </w:t>
      </w:r>
      <w:r w:rsidRPr="00AA6D19">
        <w:rPr>
          <w:lang w:eastAsia="en-GB"/>
        </w:rPr>
        <w:t>warning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fixes,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linter,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integrating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with</w:t>
      </w:r>
      <w:r>
        <w:rPr>
          <w:lang w:eastAsia="en-GB"/>
        </w:rPr>
        <w:t xml:space="preserve"> </w:t>
      </w:r>
      <w:r w:rsidRPr="00AA6D19">
        <w:rPr>
          <w:lang w:eastAsia="en-GB"/>
        </w:rPr>
        <w:t>IDEs.</w:t>
      </w:r>
    </w:p>
    <w:bookmarkStart w:id="0" w:name="automatic-formatting-with-`rustfmt`"/>
    <w:bookmarkEnd w:id="0"/>
    <w:p w14:paraId="254BE72C" w14:textId="6BEB88AD" w:rsidR="00426533" w:rsidRPr="00AA6D19" w:rsidRDefault="00A573FF" w:rsidP="00426533">
      <w:pPr>
        <w:pStyle w:val="HeadA"/>
        <w:rPr>
          <w:lang w:eastAsia="en-GB"/>
        </w:rPr>
      </w:pPr>
      <w:ins w:id="1" w:author="Carol Nichols" w:date="2022-08-30T19:52:00Z">
        <w:r>
          <w:rPr>
            <w:lang w:eastAsia="en-GB"/>
          </w:rPr>
          <w:fldChar w:fldCharType="begin"/>
        </w:r>
        <w:r>
          <w:instrText xml:space="preserve"> XE "</w:instrText>
        </w:r>
        <w:r w:rsidRPr="00374BF1">
          <w:rPr>
            <w:rPrChange w:id="2" w:author="Carol Nichols" w:date="2022-08-30T19:52:00Z">
              <w:rPr/>
            </w:rPrChange>
          </w:rPr>
          <w:instrText>rustfmt startRange</w:instrText>
        </w:r>
        <w:r>
          <w:instrText xml:space="preserve">" </w:instrText>
        </w:r>
        <w:r>
          <w:rPr>
            <w:lang w:eastAsia="en-GB"/>
          </w:rPr>
          <w:fldChar w:fldCharType="end"/>
        </w:r>
        <w:r>
          <w:rPr>
            <w:lang w:eastAsia="en-GB"/>
          </w:rPr>
          <w:fldChar w:fldCharType="begin"/>
        </w:r>
        <w:r>
          <w:instrText xml:space="preserve"> XE "</w:instrText>
        </w:r>
        <w:r>
          <w:instrText>Cargo:comma</w:instrText>
        </w:r>
      </w:ins>
      <w:ins w:id="3" w:author="Carol Nichols" w:date="2022-08-30T19:53:00Z">
        <w:r>
          <w:instrText>nds:</w:instrText>
        </w:r>
      </w:ins>
      <w:ins w:id="4" w:author="Carol Nichols" w:date="2022-08-30T19:52:00Z">
        <w:r w:rsidRPr="00BE574B">
          <w:instrText>fmt startRange</w:instrText>
        </w:r>
        <w:r>
          <w:instrText xml:space="preserve">" </w:instrText>
        </w:r>
        <w:r>
          <w:rPr>
            <w:lang w:eastAsia="en-GB"/>
          </w:rPr>
          <w:fldChar w:fldCharType="end"/>
        </w:r>
      </w:ins>
      <w:r w:rsidR="00426533" w:rsidRPr="00AA6D19">
        <w:rPr>
          <w:lang w:eastAsia="en-GB"/>
        </w:rPr>
        <w:t>Automatic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Formatting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with</w:t>
      </w:r>
      <w:r w:rsidR="00426533">
        <w:rPr>
          <w:lang w:eastAsia="en-GB"/>
        </w:rPr>
        <w:t xml:space="preserve"> </w:t>
      </w:r>
      <w:r w:rsidR="00426533" w:rsidRPr="00435043">
        <w:t>rustfmt</w:t>
      </w:r>
    </w:p>
    <w:p w14:paraId="6BF04B70" w14:textId="77777777" w:rsidR="00426533" w:rsidRPr="00AA6D19" w:rsidRDefault="00426533" w:rsidP="00426533">
      <w:pPr>
        <w:pStyle w:val="Body"/>
        <w:rPr>
          <w:lang w:eastAsia="en-GB"/>
        </w:rPr>
      </w:pPr>
      <w:r w:rsidRPr="00AA6D19">
        <w:t>The</w:t>
      </w:r>
      <w:r>
        <w:t xml:space="preserve"> </w:t>
      </w:r>
      <w:r w:rsidRPr="00E25C29">
        <w:rPr>
          <w:rStyle w:val="Literal"/>
        </w:rPr>
        <w:t>rustfmt</w:t>
      </w:r>
      <w:r>
        <w:t xml:space="preserve"> </w:t>
      </w:r>
      <w:r w:rsidRPr="00AA6D19">
        <w:t>tool</w:t>
      </w:r>
      <w:r>
        <w:t xml:space="preserve"> </w:t>
      </w:r>
      <w:r w:rsidRPr="00AA6D19">
        <w:t>reformats</w:t>
      </w:r>
      <w:r>
        <w:t xml:space="preserve"> </w:t>
      </w:r>
      <w:r w:rsidRPr="00AA6D19">
        <w:t>your</w:t>
      </w:r>
      <w:r>
        <w:t xml:space="preserve"> </w:t>
      </w:r>
      <w:r w:rsidRPr="00AA6D19">
        <w:t>code</w:t>
      </w:r>
      <w:r>
        <w:t xml:space="preserve"> </w:t>
      </w:r>
      <w:r w:rsidRPr="00AA6D19">
        <w:t>according</w:t>
      </w:r>
      <w:r>
        <w:t xml:space="preserve"> </w:t>
      </w:r>
      <w:r w:rsidRPr="00AA6D19">
        <w:t>to</w:t>
      </w:r>
      <w:r>
        <w:t xml:space="preserve"> </w:t>
      </w:r>
      <w:r w:rsidRPr="00AA6D19">
        <w:t>the</w:t>
      </w:r>
      <w:r>
        <w:t xml:space="preserve"> </w:t>
      </w:r>
      <w:r w:rsidRPr="00AA6D19">
        <w:t>community</w:t>
      </w:r>
      <w:r>
        <w:t xml:space="preserve"> </w:t>
      </w:r>
      <w:r w:rsidRPr="00AA6D19">
        <w:t>code</w:t>
      </w:r>
      <w:r>
        <w:t xml:space="preserve"> </w:t>
      </w:r>
      <w:r w:rsidRPr="00AA6D19">
        <w:t>style.</w:t>
      </w:r>
      <w:r>
        <w:t xml:space="preserve"> </w:t>
      </w:r>
      <w:r w:rsidRPr="00AA6D19">
        <w:t>Many</w:t>
      </w:r>
      <w:r>
        <w:t xml:space="preserve"> </w:t>
      </w:r>
      <w:r w:rsidRPr="00AA6D19">
        <w:t>collaborative</w:t>
      </w:r>
      <w:r>
        <w:t xml:space="preserve"> </w:t>
      </w:r>
      <w:r w:rsidRPr="00AA6D19">
        <w:t>projects</w:t>
      </w:r>
      <w:r>
        <w:t xml:space="preserve"> </w:t>
      </w:r>
      <w:r w:rsidRPr="00AA6D19">
        <w:t>use</w:t>
      </w:r>
      <w:r>
        <w:t xml:space="preserve"> </w:t>
      </w:r>
      <w:r w:rsidRPr="00E25C29">
        <w:rPr>
          <w:rStyle w:val="Literal"/>
        </w:rPr>
        <w:t>rustfmt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prevent</w:t>
      </w:r>
      <w:r>
        <w:rPr>
          <w:lang w:eastAsia="en-GB"/>
        </w:rPr>
        <w:t xml:space="preserve"> </w:t>
      </w:r>
      <w:r w:rsidRPr="00AA6D19">
        <w:rPr>
          <w:lang w:eastAsia="en-GB"/>
        </w:rPr>
        <w:t>arguments</w:t>
      </w:r>
      <w:r>
        <w:rPr>
          <w:lang w:eastAsia="en-GB"/>
        </w:rPr>
        <w:t xml:space="preserve"> </w:t>
      </w:r>
      <w:r w:rsidRPr="00AA6D19">
        <w:rPr>
          <w:lang w:eastAsia="en-GB"/>
        </w:rPr>
        <w:t>about</w:t>
      </w:r>
      <w:r>
        <w:rPr>
          <w:lang w:eastAsia="en-GB"/>
        </w:rPr>
        <w:t xml:space="preserve"> </w:t>
      </w:r>
      <w:r w:rsidRPr="00AA6D19">
        <w:rPr>
          <w:lang w:eastAsia="en-GB"/>
        </w:rPr>
        <w:t>which</w:t>
      </w:r>
      <w:r>
        <w:rPr>
          <w:lang w:eastAsia="en-GB"/>
        </w:rPr>
        <w:t xml:space="preserve"> </w:t>
      </w:r>
      <w:r w:rsidRPr="00AA6D19">
        <w:rPr>
          <w:lang w:eastAsia="en-GB"/>
        </w:rPr>
        <w:t>style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</w:t>
      </w:r>
      <w:r>
        <w:rPr>
          <w:lang w:eastAsia="en-GB"/>
        </w:rPr>
        <w:t xml:space="preserve"> </w:t>
      </w:r>
      <w:r w:rsidRPr="00AA6D19">
        <w:rPr>
          <w:lang w:eastAsia="en-GB"/>
        </w:rPr>
        <w:t>when</w:t>
      </w:r>
      <w:r>
        <w:rPr>
          <w:lang w:eastAsia="en-GB"/>
        </w:rPr>
        <w:t xml:space="preserve"> </w:t>
      </w:r>
      <w:r w:rsidRPr="00AA6D19">
        <w:rPr>
          <w:lang w:eastAsia="en-GB"/>
        </w:rPr>
        <w:t>writing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Rust:</w:t>
      </w:r>
      <w:r>
        <w:rPr>
          <w:lang w:eastAsia="en-GB"/>
        </w:rPr>
        <w:t xml:space="preserve"> </w:t>
      </w:r>
      <w:r w:rsidRPr="00AA6D19">
        <w:rPr>
          <w:lang w:eastAsia="en-GB"/>
        </w:rPr>
        <w:t>everyone</w:t>
      </w:r>
      <w:r>
        <w:rPr>
          <w:lang w:eastAsia="en-GB"/>
        </w:rPr>
        <w:t xml:space="preserve"> </w:t>
      </w:r>
      <w:r w:rsidRPr="00AA6D19">
        <w:rPr>
          <w:lang w:eastAsia="en-GB"/>
        </w:rPr>
        <w:t>formats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their</w:t>
      </w:r>
      <w:r>
        <w:rPr>
          <w:lang w:eastAsia="en-GB"/>
        </w:rPr>
        <w:t xml:space="preserve"> </w:t>
      </w:r>
      <w:r w:rsidRPr="00AA6D19">
        <w:rPr>
          <w:lang w:eastAsia="en-GB"/>
        </w:rPr>
        <w:t>code</w:t>
      </w:r>
      <w:r>
        <w:rPr>
          <w:lang w:eastAsia="en-GB"/>
        </w:rPr>
        <w:t xml:space="preserve"> </w:t>
      </w:r>
      <w:r w:rsidRPr="00AA6D19">
        <w:rPr>
          <w:lang w:eastAsia="en-GB"/>
        </w:rPr>
        <w:t>using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tool.</w:t>
      </w:r>
    </w:p>
    <w:p w14:paraId="7C8AFA53" w14:textId="1E2E0CD5" w:rsidR="00426533" w:rsidRPr="00AA6D19" w:rsidDel="00917075" w:rsidRDefault="00917075" w:rsidP="00426533">
      <w:pPr>
        <w:pStyle w:val="Body"/>
        <w:rPr>
          <w:del w:id="5" w:author="Carol Nichols" w:date="2022-08-30T19:53:00Z"/>
          <w:lang w:eastAsia="en-GB"/>
        </w:rPr>
      </w:pPr>
      <w:commentRangeStart w:id="6"/>
      <w:ins w:id="7" w:author="Carol Nichols" w:date="2022-08-30T19:53:00Z">
        <w:r>
          <w:rPr>
            <w:lang w:eastAsia="en-GB"/>
          </w:rPr>
          <w:t xml:space="preserve">Rust installations include </w:t>
        </w:r>
      </w:ins>
      <w:ins w:id="8" w:author="Carol Nichols" w:date="2022-08-30T19:54:00Z">
        <w:r w:rsidRPr="00917075">
          <w:rPr>
            <w:rStyle w:val="Literal"/>
            <w:rPrChange w:id="9" w:author="Carol Nichols" w:date="2022-08-30T19:55:00Z">
              <w:rPr>
                <w:lang w:eastAsia="en-GB"/>
              </w:rPr>
            </w:rPrChange>
          </w:rPr>
          <w:t>rustfmt</w:t>
        </w:r>
        <w:r>
          <w:rPr>
            <w:lang w:eastAsia="en-GB"/>
          </w:rPr>
          <w:t xml:space="preserve"> by default, so you should already have the programs</w:t>
        </w:r>
      </w:ins>
      <w:del w:id="10" w:author="Carol Nichols" w:date="2022-08-30T19:53:00Z">
        <w:r w:rsidR="00426533" w:rsidRPr="00AA6D19" w:rsidDel="00917075">
          <w:rPr>
            <w:lang w:eastAsia="en-GB"/>
          </w:rPr>
          <w:delText>To</w:delText>
        </w:r>
        <w:r w:rsidR="00426533" w:rsidDel="00917075">
          <w:rPr>
            <w:lang w:eastAsia="en-GB"/>
          </w:rPr>
          <w:delText xml:space="preserve"> </w:delText>
        </w:r>
        <w:r w:rsidR="00426533" w:rsidRPr="00AA6D19" w:rsidDel="00917075">
          <w:rPr>
            <w:lang w:eastAsia="en-GB"/>
          </w:rPr>
          <w:delText>install</w:delText>
        </w:r>
        <w:r w:rsidR="00426533" w:rsidDel="00917075">
          <w:rPr>
            <w:lang w:eastAsia="en-GB"/>
          </w:rPr>
          <w:delText xml:space="preserve"> </w:delText>
        </w:r>
        <w:r w:rsidR="00426533" w:rsidRPr="00E25C29" w:rsidDel="00917075">
          <w:rPr>
            <w:rStyle w:val="Literal"/>
          </w:rPr>
          <w:delText>rustfmt</w:delText>
        </w:r>
        <w:r w:rsidR="00426533" w:rsidRPr="00AA6D19" w:rsidDel="00917075">
          <w:rPr>
            <w:lang w:eastAsia="en-GB"/>
          </w:rPr>
          <w:delText>,</w:delText>
        </w:r>
        <w:r w:rsidR="00426533" w:rsidDel="00917075">
          <w:rPr>
            <w:lang w:eastAsia="en-GB"/>
          </w:rPr>
          <w:delText xml:space="preserve"> </w:delText>
        </w:r>
        <w:r w:rsidR="00426533" w:rsidRPr="00AA6D19" w:rsidDel="00917075">
          <w:rPr>
            <w:lang w:eastAsia="en-GB"/>
          </w:rPr>
          <w:delText>enter</w:delText>
        </w:r>
        <w:r w:rsidR="00426533" w:rsidDel="00917075">
          <w:rPr>
            <w:lang w:eastAsia="en-GB"/>
          </w:rPr>
          <w:delText xml:space="preserve"> </w:delText>
        </w:r>
        <w:r w:rsidR="00426533" w:rsidRPr="00AA6D19" w:rsidDel="00917075">
          <w:rPr>
            <w:lang w:eastAsia="en-GB"/>
          </w:rPr>
          <w:delText>the</w:delText>
        </w:r>
        <w:r w:rsidR="00426533" w:rsidDel="00917075">
          <w:rPr>
            <w:lang w:eastAsia="en-GB"/>
          </w:rPr>
          <w:delText xml:space="preserve"> </w:delText>
        </w:r>
        <w:r w:rsidR="00426533" w:rsidRPr="00AA6D19" w:rsidDel="00917075">
          <w:rPr>
            <w:lang w:eastAsia="en-GB"/>
          </w:rPr>
          <w:delText>following:</w:delText>
        </w:r>
      </w:del>
    </w:p>
    <w:p w14:paraId="7AB23F0E" w14:textId="5FAD301A" w:rsidR="00426533" w:rsidRPr="00AA6D19" w:rsidDel="00917075" w:rsidRDefault="00426533" w:rsidP="00426533">
      <w:pPr>
        <w:pStyle w:val="Code"/>
        <w:rPr>
          <w:del w:id="11" w:author="Carol Nichols" w:date="2022-08-30T19:53:00Z"/>
        </w:rPr>
      </w:pPr>
      <w:del w:id="12" w:author="Carol Nichols" w:date="2022-08-30T19:53:00Z">
        <w:r w:rsidRPr="00AA6D19" w:rsidDel="00917075">
          <w:delText>$</w:delText>
        </w:r>
        <w:r w:rsidDel="00917075">
          <w:delText xml:space="preserve"> </w:delText>
        </w:r>
        <w:r w:rsidRPr="00423B01" w:rsidDel="00917075">
          <w:rPr>
            <w:rStyle w:val="LiteralBold"/>
          </w:rPr>
          <w:delText>rustup component add rustfmt</w:delText>
        </w:r>
      </w:del>
    </w:p>
    <w:p w14:paraId="2329F47F" w14:textId="3F622033" w:rsidR="00426533" w:rsidRPr="00AA6D19" w:rsidRDefault="00917075" w:rsidP="00917075">
      <w:pPr>
        <w:pStyle w:val="Body"/>
        <w:rPr>
          <w:lang w:eastAsia="en-GB"/>
        </w:rPr>
      </w:pPr>
      <w:ins w:id="13" w:author="Carol Nichols" w:date="2022-08-30T19:54:00Z">
        <w:r>
          <w:t xml:space="preserve"> </w:t>
        </w:r>
      </w:ins>
      <w:del w:id="14" w:author="Carol Nichols" w:date="2022-08-30T19:54:00Z">
        <w:r w:rsidR="00426533" w:rsidRPr="00AA6D19" w:rsidDel="00917075">
          <w:delText>This</w:delText>
        </w:r>
        <w:r w:rsidR="00426533" w:rsidDel="00917075">
          <w:delText xml:space="preserve"> </w:delText>
        </w:r>
        <w:r w:rsidR="00426533" w:rsidRPr="00AA6D19" w:rsidDel="00917075">
          <w:delText>command</w:delText>
        </w:r>
        <w:r w:rsidR="00426533" w:rsidDel="00917075">
          <w:delText xml:space="preserve"> </w:delText>
        </w:r>
        <w:r w:rsidR="00426533" w:rsidRPr="00AA6D19" w:rsidDel="00917075">
          <w:delText>gives</w:delText>
        </w:r>
        <w:r w:rsidR="00426533" w:rsidDel="00917075">
          <w:delText xml:space="preserve"> </w:delText>
        </w:r>
        <w:r w:rsidR="00426533" w:rsidRPr="00AA6D19" w:rsidDel="00917075">
          <w:delText>you</w:delText>
        </w:r>
        <w:r w:rsidR="00426533" w:rsidDel="00917075">
          <w:delText xml:space="preserve"> </w:delText>
        </w:r>
      </w:del>
      <w:r w:rsidR="00426533" w:rsidRPr="00E25C29">
        <w:rPr>
          <w:rStyle w:val="Literal"/>
        </w:rPr>
        <w:t>rustfmt</w:t>
      </w:r>
      <w:r w:rsidR="00426533">
        <w:t xml:space="preserve"> </w:t>
      </w:r>
      <w:r w:rsidR="00426533" w:rsidRPr="00AA6D19">
        <w:t>and</w:t>
      </w:r>
      <w:r w:rsidR="00426533">
        <w:t xml:space="preserve"> </w:t>
      </w:r>
      <w:r w:rsidR="00426533" w:rsidRPr="00E25C29">
        <w:rPr>
          <w:rStyle w:val="Literal"/>
        </w:rPr>
        <w:t>cargo-fmt</w:t>
      </w:r>
      <w:ins w:id="15" w:author="Carol Nichols" w:date="2022-08-30T19:55:00Z">
        <w:r>
          <w:t xml:space="preserve"> </w:t>
        </w:r>
      </w:ins>
      <w:del w:id="16" w:author="Carol Nichols" w:date="2022-08-30T19:55:00Z">
        <w:r w:rsidR="00426533" w:rsidRPr="00AA6D19" w:rsidDel="00917075">
          <w:delText>,</w:delText>
        </w:r>
      </w:del>
      <w:ins w:id="17" w:author="Carol Nichols" w:date="2022-08-30T19:55:00Z">
        <w:r>
          <w:t>on your system</w:t>
        </w:r>
      </w:ins>
      <w:ins w:id="18" w:author="Carol Nichols" w:date="2022-08-30T19:54:00Z">
        <w:r>
          <w:t xml:space="preserve">. These two commands </w:t>
        </w:r>
      </w:ins>
      <w:ins w:id="19" w:author="Carol Nichols" w:date="2022-08-30T19:55:00Z">
        <w:r>
          <w:t>are analagous to</w:t>
        </w:r>
      </w:ins>
      <w:del w:id="20" w:author="Carol Nichols" w:date="2022-08-30T19:55:00Z">
        <w:r w:rsidR="00426533" w:rsidDel="00917075">
          <w:delText xml:space="preserve"> </w:delText>
        </w:r>
        <w:r w:rsidR="00426533" w:rsidRPr="00AA6D19" w:rsidDel="00917075">
          <w:delText>similar</w:delText>
        </w:r>
        <w:r w:rsidR="00426533" w:rsidDel="00917075">
          <w:delText xml:space="preserve"> </w:delText>
        </w:r>
      </w:del>
      <w:del w:id="21" w:author="Carol Nichols" w:date="2022-08-30T19:54:00Z">
        <w:r w:rsidR="00426533" w:rsidRPr="00AA6D19" w:rsidDel="00917075">
          <w:delText>to</w:delText>
        </w:r>
        <w:r w:rsidR="00426533" w:rsidDel="00917075">
          <w:delText xml:space="preserve"> </w:delText>
        </w:r>
        <w:r w:rsidR="00426533" w:rsidRPr="00AA6D19" w:rsidDel="00917075">
          <w:delText>how</w:delText>
        </w:r>
        <w:r w:rsidR="00426533" w:rsidDel="00917075">
          <w:delText xml:space="preserve"> </w:delText>
        </w:r>
        <w:r w:rsidR="00426533" w:rsidRPr="00AA6D19" w:rsidDel="00917075">
          <w:delText>Rust</w:delText>
        </w:r>
        <w:r w:rsidR="00426533" w:rsidDel="00917075">
          <w:delText xml:space="preserve"> </w:delText>
        </w:r>
        <w:r w:rsidR="00426533" w:rsidRPr="00AA6D19" w:rsidDel="00917075">
          <w:delText>gives</w:delText>
        </w:r>
        <w:r w:rsidR="00426533" w:rsidDel="00917075">
          <w:delText xml:space="preserve"> </w:delText>
        </w:r>
        <w:r w:rsidR="00426533" w:rsidRPr="00AA6D19" w:rsidDel="00917075">
          <w:delText>you</w:delText>
        </w:r>
        <w:r w:rsidR="00426533" w:rsidDel="00917075">
          <w:delText xml:space="preserve"> </w:delText>
        </w:r>
        <w:r w:rsidR="00426533" w:rsidRPr="00AA6D19" w:rsidDel="00917075">
          <w:delText>both</w:delText>
        </w:r>
      </w:del>
      <w:r w:rsidR="00426533">
        <w:t xml:space="preserve"> </w:t>
      </w:r>
      <w:r w:rsidR="00426533" w:rsidRPr="00E25C29">
        <w:rPr>
          <w:rStyle w:val="Literal"/>
        </w:rPr>
        <w:t>rustc</w:t>
      </w:r>
      <w:r w:rsidR="00426533">
        <w:t xml:space="preserve"> </w:t>
      </w:r>
      <w:r w:rsidR="00426533" w:rsidRPr="00AA6D19">
        <w:t>and</w:t>
      </w:r>
      <w:r w:rsidR="00426533">
        <w:t xml:space="preserve"> </w:t>
      </w:r>
      <w:r w:rsidR="00426533" w:rsidRPr="00E25C29">
        <w:rPr>
          <w:rStyle w:val="Literal"/>
        </w:rPr>
        <w:t>cargo</w:t>
      </w:r>
      <w:ins w:id="22" w:author="Carol Nichols" w:date="2022-08-30T19:55:00Z">
        <w:r w:rsidRPr="00917075">
          <w:rPr>
            <w:rPrChange w:id="23" w:author="Carol Nichols" w:date="2022-08-30T19:56:00Z">
              <w:rPr>
                <w:rStyle w:val="Literal"/>
              </w:rPr>
            </w:rPrChange>
          </w:rPr>
          <w:t xml:space="preserve"> in that</w:t>
        </w:r>
      </w:ins>
      <w:ins w:id="24" w:author="Carol Nichols" w:date="2022-08-30T19:56:00Z">
        <w:r>
          <w:t xml:space="preserve"> </w:t>
        </w:r>
        <w:r w:rsidRPr="00917075">
          <w:rPr>
            <w:rStyle w:val="Literal"/>
            <w:rPrChange w:id="25" w:author="Carol Nichols" w:date="2022-08-30T19:56:00Z">
              <w:rPr/>
            </w:rPrChange>
          </w:rPr>
          <w:t>rustfmt</w:t>
        </w:r>
        <w:r>
          <w:t xml:space="preserve"> allows finer-grained control and </w:t>
        </w:r>
        <w:r w:rsidRPr="00917075">
          <w:rPr>
            <w:rStyle w:val="Literal"/>
            <w:rPrChange w:id="26" w:author="Carol Nichols" w:date="2022-08-30T19:57:00Z">
              <w:rPr/>
            </w:rPrChange>
          </w:rPr>
          <w:t>cargo-fmt</w:t>
        </w:r>
        <w:r>
          <w:t xml:space="preserve"> understands conventions of a project that uses Cargo</w:t>
        </w:r>
      </w:ins>
      <w:r w:rsidR="00426533" w:rsidRPr="00AA6D19">
        <w:rPr>
          <w:lang w:eastAsia="en-GB"/>
        </w:rPr>
        <w:t>.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To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format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any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Cargo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project,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enter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the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following:</w:t>
      </w:r>
      <w:commentRangeEnd w:id="6"/>
      <w:r w:rsidR="00BC6744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6"/>
      </w:r>
    </w:p>
    <w:p w14:paraId="1B958215" w14:textId="77777777" w:rsidR="00426533" w:rsidRPr="00AA6D19" w:rsidRDefault="00426533" w:rsidP="00426533">
      <w:pPr>
        <w:pStyle w:val="Code"/>
      </w:pPr>
      <w:r w:rsidRPr="00AA6D19">
        <w:lastRenderedPageBreak/>
        <w:t>$</w:t>
      </w:r>
      <w:r>
        <w:t xml:space="preserve"> </w:t>
      </w:r>
      <w:r w:rsidRPr="00423B01">
        <w:rPr>
          <w:rStyle w:val="LiteralBold"/>
        </w:rPr>
        <w:t>cargo fmt</w:t>
      </w:r>
    </w:p>
    <w:p w14:paraId="51AC2037" w14:textId="2DF4B3EB" w:rsidR="00426533" w:rsidRPr="00AA6D19" w:rsidRDefault="00426533" w:rsidP="00426533">
      <w:pPr>
        <w:pStyle w:val="Body"/>
        <w:rPr>
          <w:lang w:eastAsia="en-GB"/>
        </w:rPr>
      </w:pPr>
      <w:r w:rsidRPr="00AA6D19">
        <w:t>Running</w:t>
      </w:r>
      <w:r>
        <w:t xml:space="preserve"> </w:t>
      </w:r>
      <w:r w:rsidRPr="00AA6D19">
        <w:t>this</w:t>
      </w:r>
      <w:r>
        <w:t xml:space="preserve"> </w:t>
      </w:r>
      <w:r w:rsidRPr="00AA6D19">
        <w:t>command</w:t>
      </w:r>
      <w:r>
        <w:t xml:space="preserve"> </w:t>
      </w:r>
      <w:r w:rsidRPr="00AA6D19">
        <w:t>reformats</w:t>
      </w:r>
      <w:r>
        <w:t xml:space="preserve"> </w:t>
      </w:r>
      <w:r w:rsidRPr="00AA6D19">
        <w:t>all</w:t>
      </w:r>
      <w:r>
        <w:t xml:space="preserve"> </w:t>
      </w:r>
      <w:r w:rsidRPr="00AA6D19">
        <w:t>the</w:t>
      </w:r>
      <w:r>
        <w:t xml:space="preserve"> </w:t>
      </w:r>
      <w:r w:rsidRPr="00AA6D19">
        <w:t>Rust</w:t>
      </w:r>
      <w:r>
        <w:t xml:space="preserve"> </w:t>
      </w:r>
      <w:r w:rsidRPr="00AA6D19">
        <w:t>code</w:t>
      </w:r>
      <w:r>
        <w:t xml:space="preserve"> </w:t>
      </w:r>
      <w:r w:rsidRPr="00AA6D19">
        <w:t>in</w:t>
      </w:r>
      <w:r>
        <w:t xml:space="preserve"> </w:t>
      </w:r>
      <w:r w:rsidRPr="00AA6D19">
        <w:t>the</w:t>
      </w:r>
      <w:r>
        <w:t xml:space="preserve"> </w:t>
      </w:r>
      <w:r w:rsidRPr="00AA6D19">
        <w:t>current</w:t>
      </w:r>
      <w:r>
        <w:t xml:space="preserve"> </w:t>
      </w:r>
      <w:r w:rsidRPr="00AA6D19">
        <w:t>crate.</w:t>
      </w:r>
      <w:r>
        <w:t xml:space="preserve"> </w:t>
      </w:r>
      <w:r w:rsidRPr="00AA6D19">
        <w:t>This</w:t>
      </w:r>
      <w:r>
        <w:t xml:space="preserve"> </w:t>
      </w:r>
      <w:r w:rsidRPr="00AA6D19">
        <w:t>should</w:t>
      </w:r>
      <w:r>
        <w:t xml:space="preserve"> </w:t>
      </w:r>
      <w:r w:rsidRPr="00AA6D19">
        <w:t>only</w:t>
      </w:r>
      <w:r>
        <w:t xml:space="preserve"> </w:t>
      </w:r>
      <w:r w:rsidRPr="00AA6D19">
        <w:t>change</w:t>
      </w:r>
      <w:r>
        <w:t xml:space="preserve"> </w:t>
      </w:r>
      <w:r w:rsidRPr="00AA6D19">
        <w:t>the</w:t>
      </w:r>
      <w:r>
        <w:t xml:space="preserve"> </w:t>
      </w:r>
      <w:r w:rsidRPr="00AA6D19">
        <w:t>code</w:t>
      </w:r>
      <w:r>
        <w:t xml:space="preserve"> </w:t>
      </w:r>
      <w:r w:rsidRPr="00AA6D19">
        <w:t>style,</w:t>
      </w:r>
      <w:r>
        <w:t xml:space="preserve"> </w:t>
      </w:r>
      <w:r w:rsidRPr="00AA6D19">
        <w:t>not</w:t>
      </w:r>
      <w:r>
        <w:t xml:space="preserve"> </w:t>
      </w:r>
      <w:r w:rsidRPr="00AA6D19">
        <w:t>the</w:t>
      </w:r>
      <w:r>
        <w:t xml:space="preserve"> </w:t>
      </w:r>
      <w:r w:rsidRPr="00AA6D19">
        <w:t>code</w:t>
      </w:r>
      <w:r>
        <w:t xml:space="preserve"> </w:t>
      </w:r>
      <w:r w:rsidRPr="00AA6D19">
        <w:t>semantics.</w:t>
      </w:r>
      <w:r>
        <w:t xml:space="preserve"> </w:t>
      </w:r>
      <w:r w:rsidRPr="00AA6D19">
        <w:t>For</w:t>
      </w:r>
      <w:r>
        <w:t xml:space="preserve"> </w:t>
      </w:r>
      <w:r w:rsidRPr="00AA6D19">
        <w:t>more</w:t>
      </w:r>
      <w:r>
        <w:t xml:space="preserve"> </w:t>
      </w:r>
      <w:r w:rsidRPr="00AA6D19">
        <w:t>information</w:t>
      </w:r>
      <w:r>
        <w:t xml:space="preserve"> </w:t>
      </w:r>
      <w:r w:rsidRPr="00AA6D19">
        <w:t>on</w:t>
      </w:r>
      <w:r>
        <w:t xml:space="preserve"> </w:t>
      </w:r>
      <w:r w:rsidRPr="00E25C29">
        <w:rPr>
          <w:rStyle w:val="Literal"/>
        </w:rPr>
        <w:t>rustfmt</w:t>
      </w:r>
      <w:r w:rsidRPr="00AA6D19">
        <w:t>,</w:t>
      </w:r>
      <w:r>
        <w:t xml:space="preserve"> </w:t>
      </w:r>
      <w:r w:rsidRPr="00AA6D19">
        <w:t>see</w:t>
      </w:r>
      <w:r>
        <w:t xml:space="preserve"> </w:t>
      </w:r>
      <w:r w:rsidRPr="00AA6D19">
        <w:t>its</w:t>
      </w:r>
      <w:r>
        <w:t xml:space="preserve"> </w:t>
      </w:r>
      <w:r w:rsidRPr="00AA6D19">
        <w:t>documentation</w:t>
      </w:r>
      <w:r>
        <w:t xml:space="preserve"> </w:t>
      </w:r>
      <w:r w:rsidRPr="00AA6D19">
        <w:t>at</w:t>
      </w:r>
      <w:r>
        <w:t xml:space="preserve"> </w:t>
      </w:r>
      <w:hyperlink r:id="rId12" w:history="1">
        <w:r w:rsidRPr="00423B01">
          <w:rPr>
            <w:rStyle w:val="LinkURL"/>
          </w:rPr>
          <w:t>https://github.com/rust-lang/rustfmt</w:t>
        </w:r>
      </w:hyperlink>
      <w:r w:rsidRPr="00423B01">
        <w:t>.</w:t>
      </w:r>
      <w:ins w:id="27" w:author="Carol Nichols" w:date="2022-08-30T19:58:00Z">
        <w:r w:rsidR="00EE210A">
          <w:rPr>
            <w:lang w:eastAsia="en-GB"/>
          </w:rPr>
          <w:fldChar w:fldCharType="begin"/>
        </w:r>
        <w:r w:rsidR="00EE210A">
          <w:instrText xml:space="preserve"> XE "</w:instrText>
        </w:r>
        <w:r w:rsidR="00EE210A" w:rsidRPr="00BE574B">
          <w:instrText xml:space="preserve">rustfmt </w:instrText>
        </w:r>
        <w:r w:rsidR="00EE210A">
          <w:instrText>end</w:instrText>
        </w:r>
        <w:r w:rsidR="00EE210A" w:rsidRPr="00BE574B">
          <w:instrText>Range</w:instrText>
        </w:r>
        <w:r w:rsidR="00EE210A">
          <w:instrText xml:space="preserve">" </w:instrText>
        </w:r>
        <w:r w:rsidR="00EE210A">
          <w:rPr>
            <w:lang w:eastAsia="en-GB"/>
          </w:rPr>
          <w:fldChar w:fldCharType="end"/>
        </w:r>
        <w:r w:rsidR="00EE210A">
          <w:rPr>
            <w:lang w:eastAsia="en-GB"/>
          </w:rPr>
          <w:fldChar w:fldCharType="begin"/>
        </w:r>
        <w:r w:rsidR="00EE210A">
          <w:instrText xml:space="preserve"> XE "Cargo:commands:</w:instrText>
        </w:r>
        <w:r w:rsidR="00EE210A" w:rsidRPr="00BE574B">
          <w:instrText xml:space="preserve">fmt </w:instrText>
        </w:r>
        <w:r w:rsidR="00EE210A">
          <w:instrText>end</w:instrText>
        </w:r>
        <w:r w:rsidR="00EE210A" w:rsidRPr="00BE574B">
          <w:instrText>Range</w:instrText>
        </w:r>
        <w:r w:rsidR="00EE210A">
          <w:instrText xml:space="preserve">" </w:instrText>
        </w:r>
        <w:r w:rsidR="00EE210A">
          <w:rPr>
            <w:lang w:eastAsia="en-GB"/>
          </w:rPr>
          <w:fldChar w:fldCharType="end"/>
        </w:r>
      </w:ins>
    </w:p>
    <w:bookmarkStart w:id="28" w:name="fix-your-code-with-`rustfix`"/>
    <w:bookmarkEnd w:id="28"/>
    <w:p w14:paraId="535CCDD9" w14:textId="2310C57F" w:rsidR="00426533" w:rsidRPr="00AA6D19" w:rsidRDefault="00776A3D" w:rsidP="00426533">
      <w:pPr>
        <w:pStyle w:val="HeadA"/>
        <w:rPr>
          <w:lang w:eastAsia="en-GB"/>
        </w:rPr>
      </w:pPr>
      <w:ins w:id="29" w:author="Carol Nichols" w:date="2022-08-30T19:58:00Z">
        <w:r>
          <w:rPr>
            <w:lang w:eastAsia="en-GB"/>
          </w:rPr>
          <w:fldChar w:fldCharType="begin"/>
        </w:r>
        <w:r>
          <w:instrText xml:space="preserve"> XE "</w:instrText>
        </w:r>
        <w:r w:rsidRPr="00BE574B">
          <w:instrText>rustf</w:instrText>
        </w:r>
        <w:r>
          <w:instrText>ix</w:instrText>
        </w:r>
        <w:r w:rsidRPr="00BE574B">
          <w:instrText xml:space="preserve"> startRange</w:instrText>
        </w:r>
        <w:r>
          <w:instrText xml:space="preserve">" </w:instrText>
        </w:r>
        <w:r>
          <w:rPr>
            <w:lang w:eastAsia="en-GB"/>
          </w:rPr>
          <w:fldChar w:fldCharType="end"/>
        </w:r>
        <w:r>
          <w:rPr>
            <w:lang w:eastAsia="en-GB"/>
          </w:rPr>
          <w:fldChar w:fldCharType="begin"/>
        </w:r>
        <w:r>
          <w:instrText xml:space="preserve"> XE "Cargo:commands:</w:instrText>
        </w:r>
        <w:r w:rsidRPr="00BE574B">
          <w:instrText>f</w:instrText>
        </w:r>
        <w:r>
          <w:instrText>ix</w:instrText>
        </w:r>
        <w:r w:rsidRPr="00BE574B">
          <w:instrText xml:space="preserve"> startRange</w:instrText>
        </w:r>
        <w:r>
          <w:instrText xml:space="preserve">" </w:instrText>
        </w:r>
        <w:r>
          <w:rPr>
            <w:lang w:eastAsia="en-GB"/>
          </w:rPr>
          <w:fldChar w:fldCharType="end"/>
        </w:r>
      </w:ins>
      <w:r w:rsidR="00426533" w:rsidRPr="00AA6D19">
        <w:rPr>
          <w:lang w:eastAsia="en-GB"/>
        </w:rPr>
        <w:t>Fix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Your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Code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with</w:t>
      </w:r>
      <w:r w:rsidR="00426533">
        <w:rPr>
          <w:lang w:eastAsia="en-GB"/>
        </w:rPr>
        <w:t xml:space="preserve"> </w:t>
      </w:r>
      <w:r w:rsidR="00426533" w:rsidRPr="00435043">
        <w:t>rustfix</w:t>
      </w:r>
    </w:p>
    <w:p w14:paraId="2A51DEF1" w14:textId="55F9C7BD" w:rsidR="00426533" w:rsidRPr="00AA6D19" w:rsidRDefault="00426533" w:rsidP="00426533">
      <w:pPr>
        <w:pStyle w:val="Body"/>
        <w:rPr>
          <w:lang w:eastAsia="en-GB"/>
        </w:rPr>
      </w:pP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02774A">
        <w:rPr>
          <w:rStyle w:val="Literal"/>
          <w:rPrChange w:id="30" w:author="Audrey Doyle" w:date="2022-08-07T15:16:00Z">
            <w:rPr>
              <w:lang w:eastAsia="en-GB"/>
            </w:rPr>
          </w:rPrChange>
        </w:rPr>
        <w:t>rustfix</w:t>
      </w:r>
      <w:r>
        <w:rPr>
          <w:lang w:eastAsia="en-GB"/>
        </w:rPr>
        <w:t xml:space="preserve"> </w:t>
      </w:r>
      <w:r w:rsidRPr="00AA6D19">
        <w:rPr>
          <w:lang w:eastAsia="en-GB"/>
        </w:rPr>
        <w:t>tool</w:t>
      </w:r>
      <w:r>
        <w:rPr>
          <w:lang w:eastAsia="en-GB"/>
        </w:rPr>
        <w:t xml:space="preserve"> </w:t>
      </w:r>
      <w:r w:rsidRPr="00AA6D19">
        <w:rPr>
          <w:lang w:eastAsia="en-GB"/>
        </w:rPr>
        <w:t>is</w:t>
      </w:r>
      <w:r>
        <w:rPr>
          <w:lang w:eastAsia="en-GB"/>
        </w:rPr>
        <w:t xml:space="preserve"> </w:t>
      </w:r>
      <w:r w:rsidRPr="00AA6D19">
        <w:rPr>
          <w:lang w:eastAsia="en-GB"/>
        </w:rPr>
        <w:t>included</w:t>
      </w:r>
      <w:r>
        <w:rPr>
          <w:lang w:eastAsia="en-GB"/>
        </w:rPr>
        <w:t xml:space="preserve"> </w:t>
      </w:r>
      <w:r w:rsidRPr="00AA6D19">
        <w:rPr>
          <w:lang w:eastAsia="en-GB"/>
        </w:rPr>
        <w:t>with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installations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can</w:t>
      </w:r>
      <w:r>
        <w:rPr>
          <w:lang w:eastAsia="en-GB"/>
        </w:rPr>
        <w:t xml:space="preserve"> </w:t>
      </w:r>
      <w:r w:rsidRPr="00AA6D19">
        <w:rPr>
          <w:lang w:eastAsia="en-GB"/>
        </w:rPr>
        <w:t>automatically</w:t>
      </w:r>
      <w:r>
        <w:rPr>
          <w:lang w:eastAsia="en-GB"/>
        </w:rPr>
        <w:t xml:space="preserve"> </w:t>
      </w:r>
      <w:r w:rsidRPr="00AA6D19">
        <w:rPr>
          <w:lang w:eastAsia="en-GB"/>
        </w:rPr>
        <w:t>fix</w:t>
      </w:r>
      <w:r>
        <w:rPr>
          <w:lang w:eastAsia="en-GB"/>
        </w:rPr>
        <w:t xml:space="preserve"> </w:t>
      </w:r>
      <w:r w:rsidRPr="00AA6D19">
        <w:rPr>
          <w:lang w:eastAsia="en-GB"/>
        </w:rPr>
        <w:t>compiler</w:t>
      </w:r>
      <w:r>
        <w:rPr>
          <w:lang w:eastAsia="en-GB"/>
        </w:rPr>
        <w:t xml:space="preserve"> </w:t>
      </w:r>
      <w:r w:rsidRPr="00AA6D19">
        <w:rPr>
          <w:lang w:eastAsia="en-GB"/>
        </w:rPr>
        <w:t>warnings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have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clear</w:t>
      </w:r>
      <w:r>
        <w:rPr>
          <w:lang w:eastAsia="en-GB"/>
        </w:rPr>
        <w:t xml:space="preserve"> </w:t>
      </w:r>
      <w:r w:rsidRPr="00AA6D19">
        <w:rPr>
          <w:lang w:eastAsia="en-GB"/>
        </w:rPr>
        <w:t>way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correct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problem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that’s</w:t>
      </w:r>
      <w:r>
        <w:rPr>
          <w:lang w:eastAsia="en-GB"/>
        </w:rPr>
        <w:t xml:space="preserve"> </w:t>
      </w:r>
      <w:r w:rsidRPr="00AA6D19">
        <w:rPr>
          <w:lang w:eastAsia="en-GB"/>
        </w:rPr>
        <w:t>likely</w:t>
      </w:r>
      <w:r>
        <w:rPr>
          <w:lang w:eastAsia="en-GB"/>
        </w:rPr>
        <w:t xml:space="preserve"> </w:t>
      </w:r>
      <w:r w:rsidRPr="00AA6D19">
        <w:rPr>
          <w:lang w:eastAsia="en-GB"/>
        </w:rPr>
        <w:t>what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</w:t>
      </w:r>
      <w:r>
        <w:rPr>
          <w:lang w:eastAsia="en-GB"/>
        </w:rPr>
        <w:t xml:space="preserve"> </w:t>
      </w:r>
      <w:r w:rsidRPr="00AA6D19">
        <w:rPr>
          <w:lang w:eastAsia="en-GB"/>
        </w:rPr>
        <w:t>want.</w:t>
      </w:r>
      <w:r>
        <w:rPr>
          <w:lang w:eastAsia="en-GB"/>
        </w:rPr>
        <w:t xml:space="preserve"> </w:t>
      </w:r>
      <w:ins w:id="31" w:author="Carol Nichols" w:date="2022-08-30T19:59:00Z">
        <w:r w:rsidR="00776A3D">
          <w:rPr>
            <w:lang w:eastAsia="en-GB"/>
          </w:rPr>
          <w:fldChar w:fldCharType="begin"/>
        </w:r>
        <w:r w:rsidR="00776A3D">
          <w:instrText xml:space="preserve"> XE "</w:instrText>
        </w:r>
        <w:r w:rsidR="00776A3D">
          <w:instrText>warnings</w:instrText>
        </w:r>
        <w:r w:rsidR="00776A3D" w:rsidRPr="00BE574B">
          <w:instrText xml:space="preserve"> startRange</w:instrText>
        </w:r>
        <w:r w:rsidR="00776A3D">
          <w:instrText xml:space="preserve">" </w:instrText>
        </w:r>
        <w:r w:rsidR="00776A3D">
          <w:rPr>
            <w:lang w:eastAsia="en-GB"/>
          </w:rPr>
          <w:fldChar w:fldCharType="end"/>
        </w:r>
      </w:ins>
      <w:del w:id="32" w:author="Audrey Doyle" w:date="2022-08-07T15:15:00Z">
        <w:r w:rsidRPr="00AA6D19" w:rsidDel="0002774A">
          <w:rPr>
            <w:lang w:eastAsia="en-GB"/>
          </w:rPr>
          <w:delText>It’s</w:delText>
        </w:r>
        <w:r w:rsidDel="0002774A">
          <w:rPr>
            <w:lang w:eastAsia="en-GB"/>
          </w:rPr>
          <w:delText xml:space="preserve"> </w:delText>
        </w:r>
        <w:r w:rsidRPr="00AA6D19" w:rsidDel="0002774A">
          <w:rPr>
            <w:lang w:eastAsia="en-GB"/>
          </w:rPr>
          <w:delText>likely</w:delText>
        </w:r>
        <w:r w:rsidDel="0002774A">
          <w:rPr>
            <w:lang w:eastAsia="en-GB"/>
          </w:rPr>
          <w:delText xml:space="preserve"> </w:delText>
        </w:r>
        <w:r w:rsidRPr="00AA6D19" w:rsidDel="0002774A">
          <w:rPr>
            <w:lang w:eastAsia="en-GB"/>
          </w:rPr>
          <w:delText>y</w:delText>
        </w:r>
      </w:del>
      <w:ins w:id="33" w:author="Audrey Doyle" w:date="2022-08-07T15:15:00Z">
        <w:r w:rsidR="0002774A">
          <w:rPr>
            <w:lang w:eastAsia="en-GB"/>
          </w:rPr>
          <w:t>Y</w:t>
        </w:r>
      </w:ins>
      <w:r w:rsidRPr="00AA6D19">
        <w:rPr>
          <w:lang w:eastAsia="en-GB"/>
        </w:rPr>
        <w:t>ou’ve</w:t>
      </w:r>
      <w:r>
        <w:rPr>
          <w:lang w:eastAsia="en-GB"/>
        </w:rPr>
        <w:t xml:space="preserve"> </w:t>
      </w:r>
      <w:ins w:id="34" w:author="Audrey Doyle" w:date="2022-08-07T15:15:00Z">
        <w:r w:rsidR="0002774A">
          <w:rPr>
            <w:lang w:eastAsia="en-GB"/>
          </w:rPr>
          <w:t xml:space="preserve">probably </w:t>
        </w:r>
      </w:ins>
      <w:r w:rsidRPr="00AA6D19">
        <w:rPr>
          <w:lang w:eastAsia="en-GB"/>
        </w:rPr>
        <w:t>seen</w:t>
      </w:r>
      <w:r>
        <w:rPr>
          <w:lang w:eastAsia="en-GB"/>
        </w:rPr>
        <w:t xml:space="preserve"> </w:t>
      </w:r>
      <w:r w:rsidRPr="00AA6D19">
        <w:rPr>
          <w:lang w:eastAsia="en-GB"/>
        </w:rPr>
        <w:t>compiler</w:t>
      </w:r>
      <w:r>
        <w:rPr>
          <w:lang w:eastAsia="en-GB"/>
        </w:rPr>
        <w:t xml:space="preserve"> </w:t>
      </w:r>
      <w:r w:rsidRPr="00AA6D19">
        <w:rPr>
          <w:lang w:eastAsia="en-GB"/>
        </w:rPr>
        <w:t>warnings</w:t>
      </w:r>
      <w:r>
        <w:rPr>
          <w:lang w:eastAsia="en-GB"/>
        </w:rPr>
        <w:t xml:space="preserve"> </w:t>
      </w:r>
      <w:r w:rsidRPr="00AA6D19">
        <w:rPr>
          <w:lang w:eastAsia="en-GB"/>
        </w:rPr>
        <w:t>before.</w:t>
      </w:r>
      <w:r>
        <w:rPr>
          <w:lang w:eastAsia="en-GB"/>
        </w:rPr>
        <w:t xml:space="preserve"> </w:t>
      </w: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example,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consider</w:t>
      </w:r>
      <w:r>
        <w:rPr>
          <w:lang w:eastAsia="en-GB"/>
        </w:rPr>
        <w:t xml:space="preserve"> </w:t>
      </w:r>
      <w:r w:rsidRPr="00AA6D19">
        <w:rPr>
          <w:lang w:eastAsia="en-GB"/>
        </w:rPr>
        <w:t>this</w:t>
      </w:r>
      <w:r>
        <w:rPr>
          <w:lang w:eastAsia="en-GB"/>
        </w:rPr>
        <w:t xml:space="preserve"> </w:t>
      </w:r>
      <w:r w:rsidRPr="00AA6D19">
        <w:rPr>
          <w:lang w:eastAsia="en-GB"/>
        </w:rPr>
        <w:t>code:</w:t>
      </w:r>
    </w:p>
    <w:p w14:paraId="21E2869D" w14:textId="5E3FB4C5" w:rsidR="00426533" w:rsidRPr="00AA6D19" w:rsidRDefault="00426533" w:rsidP="00423B01">
      <w:pPr>
        <w:pStyle w:val="CodeLabel"/>
        <w:rPr>
          <w:lang w:eastAsia="en-GB"/>
        </w:rPr>
      </w:pPr>
      <w:r w:rsidRPr="00AA6D19">
        <w:rPr>
          <w:lang w:eastAsia="en-GB"/>
        </w:rPr>
        <w:t>src/main.rs</w:t>
      </w:r>
    </w:p>
    <w:p w14:paraId="0A52FE52" w14:textId="77777777" w:rsidR="00426533" w:rsidRPr="00AA6D19" w:rsidRDefault="00426533" w:rsidP="00426533">
      <w:pPr>
        <w:pStyle w:val="Code"/>
      </w:pPr>
      <w:r w:rsidRPr="00AA6D19">
        <w:t>fn</w:t>
      </w:r>
      <w:r>
        <w:t xml:space="preserve"> </w:t>
      </w:r>
      <w:r w:rsidRPr="00AA6D19">
        <w:t>do_something()</w:t>
      </w:r>
      <w:r>
        <w:t xml:space="preserve"> </w:t>
      </w:r>
      <w:r w:rsidRPr="00AA6D19">
        <w:t>{}</w:t>
      </w:r>
    </w:p>
    <w:p w14:paraId="2CF335A1" w14:textId="77777777" w:rsidR="00426533" w:rsidRPr="00AA6D19" w:rsidRDefault="00426533" w:rsidP="00426533">
      <w:pPr>
        <w:pStyle w:val="Code"/>
      </w:pPr>
    </w:p>
    <w:p w14:paraId="095D30EA" w14:textId="77777777" w:rsidR="00426533" w:rsidRPr="00AA6D19" w:rsidRDefault="00426533" w:rsidP="00426533">
      <w:pPr>
        <w:pStyle w:val="Code"/>
      </w:pPr>
      <w:r w:rsidRPr="00AA6D19">
        <w:t>fn</w:t>
      </w:r>
      <w:r>
        <w:t xml:space="preserve"> </w:t>
      </w:r>
      <w:r w:rsidRPr="00AA6D19">
        <w:t>main()</w:t>
      </w:r>
      <w:r>
        <w:t xml:space="preserve"> </w:t>
      </w:r>
      <w:r w:rsidRPr="00AA6D19">
        <w:t>{</w:t>
      </w:r>
    </w:p>
    <w:p w14:paraId="572A492A" w14:textId="77777777" w:rsidR="00426533" w:rsidRPr="00AA6D19" w:rsidRDefault="00426533" w:rsidP="00426533">
      <w:pPr>
        <w:pStyle w:val="Code"/>
      </w:pPr>
      <w:r>
        <w:t xml:space="preserve">    </w:t>
      </w:r>
      <w:r w:rsidRPr="00AA6D19">
        <w:t>for</w:t>
      </w:r>
      <w:r>
        <w:t xml:space="preserve"> </w:t>
      </w:r>
      <w:r w:rsidRPr="00AA6D19">
        <w:t>i</w:t>
      </w:r>
      <w:r>
        <w:t xml:space="preserve"> </w:t>
      </w:r>
      <w:r w:rsidRPr="00AA6D19">
        <w:t>in</w:t>
      </w:r>
      <w:r>
        <w:t xml:space="preserve"> </w:t>
      </w:r>
      <w:r w:rsidRPr="00AA6D19">
        <w:t>0..100</w:t>
      </w:r>
      <w:r>
        <w:t xml:space="preserve"> </w:t>
      </w:r>
      <w:r w:rsidRPr="00AA6D19">
        <w:t>{</w:t>
      </w:r>
    </w:p>
    <w:p w14:paraId="0C45A707" w14:textId="77777777" w:rsidR="00426533" w:rsidRPr="00AA6D19" w:rsidRDefault="00426533" w:rsidP="00426533">
      <w:pPr>
        <w:pStyle w:val="Code"/>
      </w:pPr>
      <w:r>
        <w:t xml:space="preserve">        </w:t>
      </w:r>
      <w:r w:rsidRPr="00AA6D19">
        <w:t>do_something();</w:t>
      </w:r>
    </w:p>
    <w:p w14:paraId="6725780E" w14:textId="77777777" w:rsidR="00426533" w:rsidRPr="00AA6D19" w:rsidRDefault="00426533" w:rsidP="00426533">
      <w:pPr>
        <w:pStyle w:val="Code"/>
      </w:pPr>
      <w:r>
        <w:t xml:space="preserve">    </w:t>
      </w:r>
      <w:r w:rsidRPr="00AA6D19">
        <w:t>}</w:t>
      </w:r>
    </w:p>
    <w:p w14:paraId="237B99FD" w14:textId="77777777" w:rsidR="00426533" w:rsidRPr="00AA6D19" w:rsidRDefault="00426533" w:rsidP="00426533">
      <w:pPr>
        <w:pStyle w:val="Code"/>
      </w:pPr>
      <w:r w:rsidRPr="00AA6D19">
        <w:t>}</w:t>
      </w:r>
    </w:p>
    <w:p w14:paraId="57CF3DC6" w14:textId="77777777" w:rsidR="00426533" w:rsidRPr="00AA6D19" w:rsidRDefault="00426533" w:rsidP="00426533">
      <w:pPr>
        <w:pStyle w:val="Body"/>
        <w:rPr>
          <w:lang w:eastAsia="en-GB"/>
        </w:rPr>
      </w:pPr>
      <w:r w:rsidRPr="00AA6D19">
        <w:t>Here,</w:t>
      </w:r>
      <w:r>
        <w:t xml:space="preserve"> </w:t>
      </w:r>
      <w:r w:rsidRPr="00AA6D19">
        <w:t>we’re</w:t>
      </w:r>
      <w:r>
        <w:t xml:space="preserve"> </w:t>
      </w:r>
      <w:r w:rsidRPr="00AA6D19">
        <w:t>calling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do_something</w:t>
      </w:r>
      <w:r>
        <w:t xml:space="preserve"> </w:t>
      </w:r>
      <w:r w:rsidRPr="00AA6D19">
        <w:t>function</w:t>
      </w:r>
      <w:r>
        <w:t xml:space="preserve"> </w:t>
      </w:r>
      <w:r w:rsidRPr="00AA6D19">
        <w:t>100</w:t>
      </w:r>
      <w:r>
        <w:t xml:space="preserve"> </w:t>
      </w:r>
      <w:r w:rsidRPr="00AA6D19">
        <w:t>times,</w:t>
      </w:r>
      <w:r>
        <w:t xml:space="preserve"> </w:t>
      </w:r>
      <w:r w:rsidRPr="00AA6D19">
        <w:t>but</w:t>
      </w:r>
      <w:r>
        <w:t xml:space="preserve"> </w:t>
      </w:r>
      <w:r w:rsidRPr="00AA6D19">
        <w:t>we</w:t>
      </w:r>
      <w:r>
        <w:t xml:space="preserve"> </w:t>
      </w:r>
      <w:r w:rsidRPr="00AA6D19">
        <w:t>never</w:t>
      </w:r>
      <w:r>
        <w:t xml:space="preserve"> </w:t>
      </w:r>
      <w:r w:rsidRPr="00AA6D19">
        <w:t>use</w:t>
      </w:r>
      <w:r>
        <w:t xml:space="preserve"> </w:t>
      </w:r>
      <w:r w:rsidRPr="00AA6D19">
        <w:t>the</w:t>
      </w:r>
      <w:r>
        <w:t xml:space="preserve"> </w:t>
      </w:r>
      <w:r w:rsidRPr="00AA6D19">
        <w:t>variable</w:t>
      </w:r>
      <w:r>
        <w:t xml:space="preserve"> </w:t>
      </w:r>
      <w:r w:rsidRPr="00E25C29">
        <w:rPr>
          <w:rStyle w:val="Literal"/>
        </w:rPr>
        <w:t>i</w:t>
      </w:r>
      <w:r>
        <w:t xml:space="preserve"> </w:t>
      </w:r>
      <w:r w:rsidRPr="00AA6D19">
        <w:t>in</w:t>
      </w:r>
      <w:r>
        <w:t xml:space="preserve"> </w:t>
      </w:r>
      <w:r w:rsidRPr="00AA6D19">
        <w:t>the</w:t>
      </w:r>
      <w:r>
        <w:t xml:space="preserve"> </w:t>
      </w:r>
      <w:r w:rsidRPr="00AA6D19">
        <w:t>body</w:t>
      </w:r>
      <w:r>
        <w:t xml:space="preserve"> </w:t>
      </w:r>
      <w:r w:rsidRPr="00AA6D19">
        <w:t>of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loop.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warns</w:t>
      </w:r>
      <w:r>
        <w:rPr>
          <w:lang w:eastAsia="en-GB"/>
        </w:rPr>
        <w:t xml:space="preserve"> </w:t>
      </w:r>
      <w:r w:rsidRPr="00AA6D19">
        <w:rPr>
          <w:lang w:eastAsia="en-GB"/>
        </w:rPr>
        <w:t>us</w:t>
      </w:r>
      <w:r>
        <w:rPr>
          <w:lang w:eastAsia="en-GB"/>
        </w:rPr>
        <w:t xml:space="preserve"> </w:t>
      </w:r>
      <w:r w:rsidRPr="00AA6D19">
        <w:rPr>
          <w:lang w:eastAsia="en-GB"/>
        </w:rPr>
        <w:t>about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that:</w:t>
      </w:r>
    </w:p>
    <w:p w14:paraId="4481BDFB" w14:textId="77777777" w:rsidR="00426533" w:rsidRPr="00AA6D19" w:rsidRDefault="00426533" w:rsidP="00426533">
      <w:pPr>
        <w:pStyle w:val="Code"/>
      </w:pPr>
      <w:r w:rsidRPr="00AA6D19">
        <w:t>$</w:t>
      </w:r>
      <w:r>
        <w:t xml:space="preserve"> </w:t>
      </w:r>
      <w:r w:rsidRPr="00423B01">
        <w:rPr>
          <w:rStyle w:val="LiteralBold"/>
        </w:rPr>
        <w:t>cargo build</w:t>
      </w:r>
    </w:p>
    <w:p w14:paraId="406212FC" w14:textId="77777777" w:rsidR="00426533" w:rsidRPr="00AA6D19" w:rsidRDefault="00426533" w:rsidP="00426533">
      <w:pPr>
        <w:pStyle w:val="Code"/>
      </w:pPr>
      <w:r>
        <w:t xml:space="preserve">   </w:t>
      </w:r>
      <w:r w:rsidRPr="00AA6D19">
        <w:t>Compiling</w:t>
      </w:r>
      <w:r>
        <w:t xml:space="preserve"> </w:t>
      </w:r>
      <w:r w:rsidRPr="00AA6D19">
        <w:t>myprogram</w:t>
      </w:r>
      <w:r>
        <w:t xml:space="preserve"> </w:t>
      </w:r>
      <w:r w:rsidRPr="00AA6D19">
        <w:t>v0.1.0</w:t>
      </w:r>
      <w:r>
        <w:t xml:space="preserve"> </w:t>
      </w:r>
      <w:r w:rsidRPr="00AA6D19">
        <w:t>(file:///projects/myprogram)</w:t>
      </w:r>
    </w:p>
    <w:p w14:paraId="0D7F2E5C" w14:textId="77777777" w:rsidR="00426533" w:rsidRPr="00AA6D19" w:rsidRDefault="00426533" w:rsidP="00426533">
      <w:pPr>
        <w:pStyle w:val="Code"/>
      </w:pPr>
      <w:r w:rsidRPr="00AA6D19">
        <w:t>warning:</w:t>
      </w:r>
      <w:r>
        <w:t xml:space="preserve"> </w:t>
      </w:r>
      <w:r w:rsidRPr="00AA6D19">
        <w:t>unused</w:t>
      </w:r>
      <w:r>
        <w:t xml:space="preserve"> </w:t>
      </w:r>
      <w:r w:rsidRPr="00AA6D19">
        <w:t>variable:</w:t>
      </w:r>
      <w:r>
        <w:t xml:space="preserve"> </w:t>
      </w:r>
      <w:r w:rsidRPr="00AA6D19">
        <w:t>`i`</w:t>
      </w:r>
    </w:p>
    <w:p w14:paraId="6322269C" w14:textId="77777777" w:rsidR="00426533" w:rsidRPr="00AA6D19" w:rsidRDefault="00426533" w:rsidP="00426533">
      <w:pPr>
        <w:pStyle w:val="Code"/>
      </w:pPr>
      <w:r>
        <w:t xml:space="preserve"> </w:t>
      </w:r>
      <w:r w:rsidRPr="00AA6D19">
        <w:t>--&gt;</w:t>
      </w:r>
      <w:r>
        <w:t xml:space="preserve"> </w:t>
      </w:r>
      <w:r w:rsidRPr="00AA6D19">
        <w:t>src/main.rs:4:9</w:t>
      </w:r>
    </w:p>
    <w:p w14:paraId="30300870" w14:textId="77777777" w:rsidR="00426533" w:rsidRPr="00AA6D19" w:rsidRDefault="00426533" w:rsidP="00426533">
      <w:pPr>
        <w:pStyle w:val="Code"/>
      </w:pPr>
      <w:r>
        <w:t xml:space="preserve">  </w:t>
      </w:r>
      <w:r w:rsidRPr="00AA6D19">
        <w:t>|</w:t>
      </w:r>
    </w:p>
    <w:p w14:paraId="3DC07B64" w14:textId="77777777" w:rsidR="00426533" w:rsidRPr="00AA6D19" w:rsidRDefault="00426533" w:rsidP="00426533">
      <w:pPr>
        <w:pStyle w:val="Code"/>
      </w:pPr>
      <w:r w:rsidRPr="00AA6D19">
        <w:t>4</w:t>
      </w:r>
      <w:r>
        <w:t xml:space="preserve"> </w:t>
      </w:r>
      <w:r w:rsidRPr="00AA6D19">
        <w:t>|</w:t>
      </w:r>
      <w:r>
        <w:t xml:space="preserve">     </w:t>
      </w:r>
      <w:r w:rsidRPr="00AA6D19">
        <w:t>for</w:t>
      </w:r>
      <w:r>
        <w:t xml:space="preserve"> </w:t>
      </w:r>
      <w:r w:rsidRPr="00AA6D19">
        <w:t>i</w:t>
      </w:r>
      <w:r>
        <w:t xml:space="preserve"> </w:t>
      </w:r>
      <w:r w:rsidRPr="00AA6D19">
        <w:t>in</w:t>
      </w:r>
      <w:r>
        <w:t xml:space="preserve"> </w:t>
      </w:r>
      <w:r w:rsidRPr="00AA6D19">
        <w:t>0..100</w:t>
      </w:r>
      <w:r>
        <w:t xml:space="preserve"> </w:t>
      </w:r>
      <w:r w:rsidRPr="00AA6D19">
        <w:t>{</w:t>
      </w:r>
    </w:p>
    <w:p w14:paraId="1C4A88D7" w14:textId="77777777" w:rsidR="00426533" w:rsidRPr="00AA6D19" w:rsidRDefault="00426533" w:rsidP="00426533">
      <w:pPr>
        <w:pStyle w:val="Code"/>
      </w:pPr>
      <w:r>
        <w:t xml:space="preserve">  </w:t>
      </w:r>
      <w:r w:rsidRPr="00AA6D19">
        <w:t>|</w:t>
      </w:r>
      <w:r>
        <w:t xml:space="preserve">         </w:t>
      </w:r>
      <w:r w:rsidRPr="00AA6D19">
        <w:t>^</w:t>
      </w:r>
      <w:r>
        <w:t xml:space="preserve"> </w:t>
      </w:r>
      <w:r w:rsidRPr="00AA6D19">
        <w:t>help:</w:t>
      </w:r>
      <w:r>
        <w:t xml:space="preserve"> </w:t>
      </w:r>
      <w:r w:rsidRPr="00AA6D19">
        <w:t>consider</w:t>
      </w:r>
      <w:r>
        <w:t xml:space="preserve"> </w:t>
      </w:r>
      <w:r w:rsidRPr="00AA6D19">
        <w:t>using</w:t>
      </w:r>
      <w:r>
        <w:t xml:space="preserve"> </w:t>
      </w:r>
      <w:r w:rsidRPr="00AA6D19">
        <w:t>`_i`</w:t>
      </w:r>
      <w:r>
        <w:t xml:space="preserve"> </w:t>
      </w:r>
      <w:r w:rsidRPr="00AA6D19">
        <w:t>instead</w:t>
      </w:r>
    </w:p>
    <w:p w14:paraId="72706DF4" w14:textId="77777777" w:rsidR="00426533" w:rsidRPr="00AA6D19" w:rsidRDefault="00426533" w:rsidP="00426533">
      <w:pPr>
        <w:pStyle w:val="Code"/>
      </w:pPr>
      <w:r>
        <w:t xml:space="preserve">  </w:t>
      </w:r>
      <w:r w:rsidRPr="00AA6D19">
        <w:t>|</w:t>
      </w:r>
    </w:p>
    <w:p w14:paraId="5E371F47" w14:textId="77777777" w:rsidR="00426533" w:rsidRPr="00AA6D19" w:rsidRDefault="00426533" w:rsidP="00426533">
      <w:pPr>
        <w:pStyle w:val="Code"/>
      </w:pPr>
      <w:r>
        <w:t xml:space="preserve">  </w:t>
      </w:r>
      <w:r w:rsidRPr="00AA6D19">
        <w:t>=</w:t>
      </w:r>
      <w:r>
        <w:t xml:space="preserve"> </w:t>
      </w:r>
      <w:r w:rsidRPr="00AA6D19">
        <w:t>note:</w:t>
      </w:r>
      <w:r>
        <w:t xml:space="preserve"> </w:t>
      </w:r>
      <w:r w:rsidRPr="00AA6D19">
        <w:t>#[warn(unused_variables)]</w:t>
      </w:r>
      <w:r>
        <w:t xml:space="preserve"> </w:t>
      </w:r>
      <w:r w:rsidRPr="00AA6D19">
        <w:t>on</w:t>
      </w:r>
      <w:r>
        <w:t xml:space="preserve"> </w:t>
      </w:r>
      <w:r w:rsidRPr="00AA6D19">
        <w:t>by</w:t>
      </w:r>
      <w:r>
        <w:t xml:space="preserve"> </w:t>
      </w:r>
      <w:r w:rsidRPr="00AA6D19">
        <w:t>default</w:t>
      </w:r>
    </w:p>
    <w:p w14:paraId="03B7C788" w14:textId="77777777" w:rsidR="00426533" w:rsidRPr="00AA6D19" w:rsidRDefault="00426533" w:rsidP="00426533">
      <w:pPr>
        <w:pStyle w:val="Code"/>
      </w:pPr>
    </w:p>
    <w:p w14:paraId="3C6E4CA0" w14:textId="77777777" w:rsidR="00426533" w:rsidRPr="00AA6D19" w:rsidRDefault="00426533" w:rsidP="00426533">
      <w:pPr>
        <w:pStyle w:val="Code"/>
      </w:pPr>
      <w:r>
        <w:t xml:space="preserve">    </w:t>
      </w:r>
      <w:r w:rsidRPr="00AA6D19">
        <w:t>Finished</w:t>
      </w:r>
      <w:r>
        <w:t xml:space="preserve"> </w:t>
      </w:r>
      <w:r w:rsidRPr="00AA6D19">
        <w:t>dev</w:t>
      </w:r>
      <w:r>
        <w:t xml:space="preserve"> </w:t>
      </w:r>
      <w:r w:rsidRPr="00AA6D19">
        <w:t>[unoptimized</w:t>
      </w:r>
      <w:r>
        <w:t xml:space="preserve"> </w:t>
      </w:r>
      <w:r w:rsidRPr="00AA6D19">
        <w:t>+</w:t>
      </w:r>
      <w:r>
        <w:t xml:space="preserve"> </w:t>
      </w:r>
      <w:r w:rsidRPr="00AA6D19">
        <w:t>debuginfo]</w:t>
      </w:r>
      <w:r>
        <w:t xml:space="preserve"> </w:t>
      </w:r>
      <w:r w:rsidRPr="00AA6D19">
        <w:t>target(s)</w:t>
      </w:r>
      <w:r>
        <w:t xml:space="preserve"> </w:t>
      </w:r>
      <w:r w:rsidRPr="00AA6D19">
        <w:t>in</w:t>
      </w:r>
      <w:r>
        <w:t xml:space="preserve"> </w:t>
      </w:r>
      <w:r w:rsidRPr="00AA6D19">
        <w:t>0.50s</w:t>
      </w:r>
    </w:p>
    <w:p w14:paraId="6E7E7402" w14:textId="77777777" w:rsidR="00426533" w:rsidRPr="00AA6D19" w:rsidRDefault="00426533" w:rsidP="00426533">
      <w:pPr>
        <w:pStyle w:val="Body"/>
        <w:rPr>
          <w:lang w:eastAsia="en-GB"/>
        </w:rPr>
      </w:pPr>
      <w:r w:rsidRPr="00AA6D19">
        <w:t>The</w:t>
      </w:r>
      <w:r>
        <w:t xml:space="preserve"> </w:t>
      </w:r>
      <w:r w:rsidRPr="00AA6D19">
        <w:t>warning</w:t>
      </w:r>
      <w:r>
        <w:t xml:space="preserve"> </w:t>
      </w:r>
      <w:r w:rsidRPr="00AA6D19">
        <w:t>suggests</w:t>
      </w:r>
      <w:r>
        <w:t xml:space="preserve"> </w:t>
      </w:r>
      <w:r w:rsidRPr="00AA6D19">
        <w:t>that</w:t>
      </w:r>
      <w:r>
        <w:t xml:space="preserve"> </w:t>
      </w:r>
      <w:r w:rsidRPr="00AA6D19">
        <w:t>we</w:t>
      </w:r>
      <w:r>
        <w:t xml:space="preserve"> </w:t>
      </w:r>
      <w:r w:rsidRPr="00AA6D19">
        <w:t>use</w:t>
      </w:r>
      <w:r>
        <w:t xml:space="preserve"> </w:t>
      </w:r>
      <w:r w:rsidRPr="00E25C29">
        <w:rPr>
          <w:rStyle w:val="Literal"/>
        </w:rPr>
        <w:t>_i</w:t>
      </w:r>
      <w:r>
        <w:t xml:space="preserve"> </w:t>
      </w:r>
      <w:r w:rsidRPr="00AA6D19">
        <w:t>as</w:t>
      </w:r>
      <w:r>
        <w:t xml:space="preserve"> </w:t>
      </w:r>
      <w:r w:rsidRPr="00AA6D19">
        <w:t>a</w:t>
      </w:r>
      <w:r>
        <w:t xml:space="preserve"> </w:t>
      </w:r>
      <w:r w:rsidRPr="00AA6D19">
        <w:t>name</w:t>
      </w:r>
      <w:r>
        <w:t xml:space="preserve"> </w:t>
      </w:r>
      <w:r w:rsidRPr="00AA6D19">
        <w:t>instead:</w:t>
      </w:r>
      <w:r>
        <w:t xml:space="preserve"> </w:t>
      </w:r>
      <w:r w:rsidRPr="00AA6D19">
        <w:t>the</w:t>
      </w:r>
      <w:r>
        <w:t xml:space="preserve"> </w:t>
      </w:r>
      <w:r w:rsidRPr="00AA6D19">
        <w:t>underscore</w:t>
      </w:r>
      <w:r>
        <w:t xml:space="preserve"> </w:t>
      </w:r>
      <w:r w:rsidRPr="00AA6D19">
        <w:t>indicates</w:t>
      </w:r>
      <w:r>
        <w:t xml:space="preserve"> </w:t>
      </w:r>
      <w:r w:rsidRPr="00AA6D19">
        <w:t>that</w:t>
      </w:r>
      <w:r>
        <w:t xml:space="preserve"> </w:t>
      </w:r>
      <w:r w:rsidRPr="00AA6D19">
        <w:t>we</w:t>
      </w:r>
      <w:r>
        <w:t xml:space="preserve"> </w:t>
      </w:r>
      <w:r w:rsidRPr="00AA6D19">
        <w:t>intend</w:t>
      </w:r>
      <w:r>
        <w:t xml:space="preserve"> </w:t>
      </w:r>
      <w:r w:rsidRPr="00AA6D19">
        <w:t>for</w:t>
      </w:r>
      <w:r>
        <w:t xml:space="preserve"> </w:t>
      </w:r>
      <w:r w:rsidRPr="00AA6D19">
        <w:t>this</w:t>
      </w:r>
      <w:r>
        <w:t xml:space="preserve"> </w:t>
      </w:r>
      <w:r w:rsidRPr="00AA6D19">
        <w:t>variable</w:t>
      </w:r>
      <w:r>
        <w:t xml:space="preserve"> </w:t>
      </w:r>
      <w:r w:rsidRPr="00AA6D19">
        <w:t>to</w:t>
      </w:r>
      <w:r>
        <w:t xml:space="preserve"> </w:t>
      </w:r>
      <w:r w:rsidRPr="00AA6D19">
        <w:t>be</w:t>
      </w:r>
      <w:r>
        <w:t xml:space="preserve"> </w:t>
      </w:r>
      <w:r w:rsidRPr="00AA6D19">
        <w:t>unused.</w:t>
      </w:r>
      <w:r>
        <w:t xml:space="preserve"> </w:t>
      </w:r>
      <w:r w:rsidRPr="00AA6D19">
        <w:t>We</w:t>
      </w:r>
      <w:r>
        <w:t xml:space="preserve"> </w:t>
      </w:r>
      <w:r w:rsidRPr="00AA6D19">
        <w:t>can</w:t>
      </w:r>
      <w:r>
        <w:t xml:space="preserve"> </w:t>
      </w:r>
      <w:r w:rsidRPr="00AA6D19">
        <w:t>automatically</w:t>
      </w:r>
      <w:r>
        <w:t xml:space="preserve"> </w:t>
      </w:r>
      <w:r w:rsidRPr="00AA6D19">
        <w:t>apply</w:t>
      </w:r>
      <w:r>
        <w:t xml:space="preserve"> </w:t>
      </w:r>
      <w:r w:rsidRPr="00AA6D19">
        <w:t>that</w:t>
      </w:r>
      <w:r>
        <w:t xml:space="preserve"> </w:t>
      </w:r>
      <w:r w:rsidRPr="00AA6D19">
        <w:t>suggestion</w:t>
      </w:r>
      <w:r>
        <w:t xml:space="preserve"> </w:t>
      </w:r>
      <w:r w:rsidRPr="00AA6D19">
        <w:t>using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rustfix</w:t>
      </w:r>
      <w:r>
        <w:t xml:space="preserve"> </w:t>
      </w:r>
      <w:r w:rsidRPr="00AA6D19">
        <w:t>tool</w:t>
      </w:r>
      <w:r>
        <w:t xml:space="preserve"> </w:t>
      </w:r>
      <w:r w:rsidRPr="00AA6D19">
        <w:t>by</w:t>
      </w:r>
      <w:r>
        <w:t xml:space="preserve"> </w:t>
      </w:r>
      <w:r w:rsidRPr="00AA6D19">
        <w:t>running</w:t>
      </w:r>
      <w:r>
        <w:t xml:space="preserve"> </w:t>
      </w:r>
      <w:r w:rsidRPr="00AA6D19">
        <w:t>the</w:t>
      </w:r>
      <w:r>
        <w:t xml:space="preserve"> </w:t>
      </w:r>
      <w:r w:rsidRPr="00AA6D19">
        <w:t>command</w:t>
      </w:r>
      <w:r>
        <w:t xml:space="preserve"> </w:t>
      </w:r>
      <w:r w:rsidRPr="00E25C29">
        <w:rPr>
          <w:rStyle w:val="Literal"/>
        </w:rPr>
        <w:t>cargo fix</w:t>
      </w:r>
      <w:r w:rsidRPr="00AA6D19">
        <w:rPr>
          <w:lang w:eastAsia="en-GB"/>
        </w:rPr>
        <w:t>:</w:t>
      </w:r>
    </w:p>
    <w:p w14:paraId="0435616C" w14:textId="77777777" w:rsidR="00426533" w:rsidRPr="00AA6D19" w:rsidRDefault="00426533" w:rsidP="00426533">
      <w:pPr>
        <w:pStyle w:val="Code"/>
      </w:pPr>
      <w:r w:rsidRPr="00AA6D19">
        <w:t>$</w:t>
      </w:r>
      <w:r>
        <w:t xml:space="preserve"> </w:t>
      </w:r>
      <w:r w:rsidRPr="00423B01">
        <w:rPr>
          <w:rStyle w:val="LiteralBold"/>
        </w:rPr>
        <w:t>cargo fix</w:t>
      </w:r>
    </w:p>
    <w:p w14:paraId="0EE726E8" w14:textId="77777777" w:rsidR="00426533" w:rsidRPr="00AA6D19" w:rsidRDefault="00426533" w:rsidP="00426533">
      <w:pPr>
        <w:pStyle w:val="Code"/>
      </w:pPr>
      <w:r>
        <w:t xml:space="preserve">    </w:t>
      </w:r>
      <w:r w:rsidRPr="00AA6D19">
        <w:t>Checking</w:t>
      </w:r>
      <w:r>
        <w:t xml:space="preserve"> </w:t>
      </w:r>
      <w:r w:rsidRPr="00AA6D19">
        <w:t>myprogram</w:t>
      </w:r>
      <w:r>
        <w:t xml:space="preserve"> </w:t>
      </w:r>
      <w:r w:rsidRPr="00AA6D19">
        <w:t>v0.1.0</w:t>
      </w:r>
      <w:r>
        <w:t xml:space="preserve"> </w:t>
      </w:r>
      <w:r w:rsidRPr="00AA6D19">
        <w:t>(file:///projects/myprogram)</w:t>
      </w:r>
    </w:p>
    <w:p w14:paraId="54CC4E5F" w14:textId="77777777" w:rsidR="00426533" w:rsidRPr="00AA6D19" w:rsidRDefault="00426533" w:rsidP="00426533">
      <w:pPr>
        <w:pStyle w:val="Code"/>
      </w:pPr>
      <w:r>
        <w:t xml:space="preserve">      </w:t>
      </w:r>
      <w:r w:rsidRPr="00AA6D19">
        <w:t>Fixing</w:t>
      </w:r>
      <w:r>
        <w:t xml:space="preserve"> </w:t>
      </w:r>
      <w:r w:rsidRPr="00AA6D19">
        <w:t>src/main.rs</w:t>
      </w:r>
      <w:r>
        <w:t xml:space="preserve"> </w:t>
      </w:r>
      <w:r w:rsidRPr="00AA6D19">
        <w:t>(1</w:t>
      </w:r>
      <w:r>
        <w:t xml:space="preserve"> </w:t>
      </w:r>
      <w:r w:rsidRPr="00AA6D19">
        <w:t>fix)</w:t>
      </w:r>
    </w:p>
    <w:p w14:paraId="3CE78647" w14:textId="77777777" w:rsidR="00426533" w:rsidRPr="00AA6D19" w:rsidRDefault="00426533" w:rsidP="00426533">
      <w:pPr>
        <w:pStyle w:val="Code"/>
      </w:pPr>
      <w:r>
        <w:t xml:space="preserve">    </w:t>
      </w:r>
      <w:r w:rsidRPr="00AA6D19">
        <w:t>Finished</w:t>
      </w:r>
      <w:r>
        <w:t xml:space="preserve"> </w:t>
      </w:r>
      <w:r w:rsidRPr="00AA6D19">
        <w:t>dev</w:t>
      </w:r>
      <w:r>
        <w:t xml:space="preserve"> </w:t>
      </w:r>
      <w:r w:rsidRPr="00AA6D19">
        <w:t>[unoptimized</w:t>
      </w:r>
      <w:r>
        <w:t xml:space="preserve"> </w:t>
      </w:r>
      <w:r w:rsidRPr="00AA6D19">
        <w:t>+</w:t>
      </w:r>
      <w:r>
        <w:t xml:space="preserve"> </w:t>
      </w:r>
      <w:r w:rsidRPr="00AA6D19">
        <w:t>debuginfo]</w:t>
      </w:r>
      <w:r>
        <w:t xml:space="preserve"> </w:t>
      </w:r>
      <w:r w:rsidRPr="00AA6D19">
        <w:t>target(s)</w:t>
      </w:r>
      <w:r>
        <w:t xml:space="preserve"> </w:t>
      </w:r>
      <w:r w:rsidRPr="00AA6D19">
        <w:t>in</w:t>
      </w:r>
      <w:r>
        <w:t xml:space="preserve"> </w:t>
      </w:r>
      <w:r w:rsidRPr="00AA6D19">
        <w:t>0.59s</w:t>
      </w:r>
    </w:p>
    <w:p w14:paraId="19171DA0" w14:textId="77777777" w:rsidR="00426533" w:rsidRPr="00AA6D19" w:rsidRDefault="00426533" w:rsidP="00426533">
      <w:pPr>
        <w:pStyle w:val="Body"/>
        <w:rPr>
          <w:lang w:eastAsia="en-GB"/>
        </w:rPr>
      </w:pPr>
      <w:r w:rsidRPr="00AA6D19">
        <w:t>When</w:t>
      </w:r>
      <w:r>
        <w:t xml:space="preserve"> </w:t>
      </w:r>
      <w:r w:rsidRPr="00AA6D19">
        <w:t>we</w:t>
      </w:r>
      <w:r>
        <w:t xml:space="preserve"> </w:t>
      </w:r>
      <w:r w:rsidRPr="00AA6D19">
        <w:t>look</w:t>
      </w:r>
      <w:r>
        <w:t xml:space="preserve"> </w:t>
      </w:r>
      <w:r w:rsidRPr="00AA6D19">
        <w:t>at</w:t>
      </w:r>
      <w:r>
        <w:t xml:space="preserve"> </w:t>
      </w:r>
      <w:r w:rsidRPr="00E25C29">
        <w:rPr>
          <w:rStyle w:val="Italic"/>
        </w:rPr>
        <w:t>src/main.rs</w:t>
      </w:r>
      <w:r>
        <w:t xml:space="preserve"> </w:t>
      </w:r>
      <w:r w:rsidRPr="00AA6D19">
        <w:t>again,</w:t>
      </w:r>
      <w:r>
        <w:t xml:space="preserve"> </w:t>
      </w:r>
      <w:r w:rsidRPr="00AA6D19">
        <w:t>we’ll</w:t>
      </w:r>
      <w:r>
        <w:t xml:space="preserve"> </w:t>
      </w:r>
      <w:r w:rsidRPr="00AA6D19">
        <w:t>see</w:t>
      </w:r>
      <w:r>
        <w:t xml:space="preserve"> </w:t>
      </w:r>
      <w:r w:rsidRPr="00AA6D19">
        <w:t>that</w:t>
      </w:r>
      <w:r>
        <w:t xml:space="preserve"> </w:t>
      </w:r>
      <w:r w:rsidRPr="00E25C29">
        <w:rPr>
          <w:rStyle w:val="Literal"/>
        </w:rPr>
        <w:t>cargo fix</w:t>
      </w:r>
      <w:r>
        <w:rPr>
          <w:lang w:eastAsia="en-GB"/>
        </w:rPr>
        <w:t xml:space="preserve"> </w:t>
      </w:r>
      <w:r w:rsidRPr="00AA6D19">
        <w:rPr>
          <w:lang w:eastAsia="en-GB"/>
        </w:rPr>
        <w:t>has</w:t>
      </w:r>
      <w:r>
        <w:rPr>
          <w:lang w:eastAsia="en-GB"/>
        </w:rPr>
        <w:t xml:space="preserve"> </w:t>
      </w:r>
      <w:r w:rsidRPr="00AA6D19">
        <w:rPr>
          <w:lang w:eastAsia="en-GB"/>
        </w:rPr>
        <w:t>changed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code:</w:t>
      </w:r>
    </w:p>
    <w:p w14:paraId="26D82FB6" w14:textId="080317FD" w:rsidR="00426533" w:rsidRPr="00AA6D19" w:rsidRDefault="00426533">
      <w:pPr>
        <w:pStyle w:val="CodeLabel"/>
        <w:rPr>
          <w:lang w:eastAsia="en-GB"/>
        </w:rPr>
        <w:pPrChange w:id="35" w:author="Audrey Doyle" w:date="2022-08-07T15:16:00Z">
          <w:pPr>
            <w:pStyle w:val="Body"/>
          </w:pPr>
        </w:pPrChange>
      </w:pPr>
      <w:del w:id="36" w:author="Audrey Doyle" w:date="2022-08-07T15:17:00Z">
        <w:r w:rsidRPr="00AA6D19" w:rsidDel="0002774A">
          <w:rPr>
            <w:lang w:eastAsia="en-GB"/>
          </w:rPr>
          <w:delText>Filename:</w:delText>
        </w:r>
        <w:r w:rsidDel="0002774A">
          <w:rPr>
            <w:lang w:eastAsia="en-GB"/>
          </w:rPr>
          <w:delText xml:space="preserve"> </w:delText>
        </w:r>
      </w:del>
      <w:r w:rsidRPr="00AA6D19">
        <w:rPr>
          <w:lang w:eastAsia="en-GB"/>
        </w:rPr>
        <w:t>src/main.rs</w:t>
      </w:r>
    </w:p>
    <w:p w14:paraId="4EAB0F84" w14:textId="77777777" w:rsidR="00426533" w:rsidRPr="00AA6D19" w:rsidRDefault="00426533" w:rsidP="00426533">
      <w:pPr>
        <w:pStyle w:val="Code"/>
      </w:pPr>
      <w:r w:rsidRPr="00AA6D19">
        <w:t>fn</w:t>
      </w:r>
      <w:r>
        <w:t xml:space="preserve"> </w:t>
      </w:r>
      <w:r w:rsidRPr="00AA6D19">
        <w:t>do_something()</w:t>
      </w:r>
      <w:r>
        <w:t xml:space="preserve"> </w:t>
      </w:r>
      <w:r w:rsidRPr="00AA6D19">
        <w:t>{}</w:t>
      </w:r>
    </w:p>
    <w:p w14:paraId="137F0FDA" w14:textId="77777777" w:rsidR="00426533" w:rsidRPr="00AA6D19" w:rsidRDefault="00426533" w:rsidP="00426533">
      <w:pPr>
        <w:pStyle w:val="Code"/>
      </w:pPr>
    </w:p>
    <w:p w14:paraId="0C8FC9F5" w14:textId="77777777" w:rsidR="00426533" w:rsidRPr="00AA6D19" w:rsidRDefault="00426533" w:rsidP="00426533">
      <w:pPr>
        <w:pStyle w:val="Code"/>
      </w:pPr>
      <w:r w:rsidRPr="00AA6D19">
        <w:t>fn</w:t>
      </w:r>
      <w:r>
        <w:t xml:space="preserve"> </w:t>
      </w:r>
      <w:r w:rsidRPr="00AA6D19">
        <w:t>main()</w:t>
      </w:r>
      <w:r>
        <w:t xml:space="preserve"> </w:t>
      </w:r>
      <w:r w:rsidRPr="00AA6D19">
        <w:t>{</w:t>
      </w:r>
    </w:p>
    <w:p w14:paraId="0343727B" w14:textId="77777777" w:rsidR="00426533" w:rsidRPr="00AA6D19" w:rsidRDefault="00426533" w:rsidP="00426533">
      <w:pPr>
        <w:pStyle w:val="Code"/>
      </w:pPr>
      <w:r>
        <w:t xml:space="preserve">    </w:t>
      </w:r>
      <w:r w:rsidRPr="00AA6D19">
        <w:t>for</w:t>
      </w:r>
      <w:r>
        <w:t xml:space="preserve"> </w:t>
      </w:r>
      <w:r w:rsidRPr="00AA6D19">
        <w:t>_i</w:t>
      </w:r>
      <w:r>
        <w:t xml:space="preserve"> </w:t>
      </w:r>
      <w:r w:rsidRPr="00AA6D19">
        <w:t>in</w:t>
      </w:r>
      <w:r>
        <w:t xml:space="preserve"> </w:t>
      </w:r>
      <w:r w:rsidRPr="00AA6D19">
        <w:t>0..100</w:t>
      </w:r>
      <w:r>
        <w:t xml:space="preserve"> </w:t>
      </w:r>
      <w:r w:rsidRPr="00AA6D19">
        <w:t>{</w:t>
      </w:r>
    </w:p>
    <w:p w14:paraId="4D8B8E2F" w14:textId="77777777" w:rsidR="00426533" w:rsidRPr="00AA6D19" w:rsidRDefault="00426533" w:rsidP="00426533">
      <w:pPr>
        <w:pStyle w:val="Code"/>
      </w:pPr>
      <w:r>
        <w:t xml:space="preserve">        </w:t>
      </w:r>
      <w:r w:rsidRPr="00AA6D19">
        <w:t>do_something();</w:t>
      </w:r>
    </w:p>
    <w:p w14:paraId="7DDA6F13" w14:textId="77777777" w:rsidR="00426533" w:rsidRPr="00AA6D19" w:rsidRDefault="00426533" w:rsidP="00426533">
      <w:pPr>
        <w:pStyle w:val="Code"/>
      </w:pPr>
      <w:r>
        <w:t xml:space="preserve">    </w:t>
      </w:r>
      <w:r w:rsidRPr="00AA6D19">
        <w:t>}</w:t>
      </w:r>
    </w:p>
    <w:p w14:paraId="3FE4201E" w14:textId="77777777" w:rsidR="00426533" w:rsidRPr="00AA6D19" w:rsidRDefault="00426533" w:rsidP="00426533">
      <w:pPr>
        <w:pStyle w:val="Code"/>
      </w:pPr>
      <w:r w:rsidRPr="00AA6D19">
        <w:t>}</w:t>
      </w:r>
    </w:p>
    <w:p w14:paraId="2DB0EE40" w14:textId="77777777" w:rsidR="00426533" w:rsidRPr="00AA6D19" w:rsidRDefault="00426533" w:rsidP="00426533">
      <w:pPr>
        <w:pStyle w:val="Body"/>
        <w:rPr>
          <w:lang w:eastAsia="en-GB"/>
        </w:rPr>
      </w:pPr>
      <w:r w:rsidRPr="00AA6D19">
        <w:t>The</w:t>
      </w:r>
      <w:r>
        <w:t xml:space="preserve"> </w:t>
      </w:r>
      <w:r w:rsidRPr="00E25C29">
        <w:rPr>
          <w:rStyle w:val="Literal"/>
        </w:rPr>
        <w:t>for</w:t>
      </w:r>
      <w:r>
        <w:t xml:space="preserve"> </w:t>
      </w:r>
      <w:r w:rsidRPr="00AA6D19">
        <w:t>loop</w:t>
      </w:r>
      <w:r>
        <w:t xml:space="preserve"> </w:t>
      </w:r>
      <w:r w:rsidRPr="00AA6D19">
        <w:t>variable</w:t>
      </w:r>
      <w:r>
        <w:t xml:space="preserve"> </w:t>
      </w:r>
      <w:r w:rsidRPr="00AA6D19">
        <w:t>is</w:t>
      </w:r>
      <w:r>
        <w:t xml:space="preserve"> </w:t>
      </w:r>
      <w:r w:rsidRPr="00AA6D19">
        <w:t>now</w:t>
      </w:r>
      <w:r>
        <w:t xml:space="preserve"> </w:t>
      </w:r>
      <w:r w:rsidRPr="00AA6D19">
        <w:t>named</w:t>
      </w:r>
      <w:r>
        <w:t xml:space="preserve"> </w:t>
      </w:r>
      <w:r w:rsidRPr="00E25C29">
        <w:rPr>
          <w:rStyle w:val="Literal"/>
        </w:rPr>
        <w:t>_i</w:t>
      </w:r>
      <w:r w:rsidRPr="00AA6D19">
        <w:rPr>
          <w:lang w:eastAsia="en-GB"/>
        </w:rPr>
        <w:t>,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warning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no</w:t>
      </w:r>
      <w:r>
        <w:rPr>
          <w:lang w:eastAsia="en-GB"/>
        </w:rPr>
        <w:t xml:space="preserve"> </w:t>
      </w:r>
      <w:r w:rsidRPr="00AA6D19">
        <w:rPr>
          <w:lang w:eastAsia="en-GB"/>
        </w:rPr>
        <w:t>longer</w:t>
      </w:r>
      <w:r>
        <w:rPr>
          <w:lang w:eastAsia="en-GB"/>
        </w:rPr>
        <w:t xml:space="preserve"> </w:t>
      </w:r>
      <w:r w:rsidRPr="00AA6D19">
        <w:rPr>
          <w:lang w:eastAsia="en-GB"/>
        </w:rPr>
        <w:t>appears.</w:t>
      </w:r>
    </w:p>
    <w:p w14:paraId="77B0CE6F" w14:textId="29D4B480" w:rsidR="00426533" w:rsidRPr="00AA6D19" w:rsidRDefault="00776A3D" w:rsidP="00426533">
      <w:pPr>
        <w:pStyle w:val="Body"/>
        <w:rPr>
          <w:lang w:eastAsia="en-GB"/>
        </w:rPr>
      </w:pPr>
      <w:ins w:id="37" w:author="Carol Nichols" w:date="2022-08-30T19:59:00Z">
        <w:r>
          <w:rPr>
            <w:lang w:eastAsia="en-GB"/>
          </w:rPr>
          <w:fldChar w:fldCharType="begin"/>
        </w:r>
        <w:r>
          <w:instrText xml:space="preserve"> XE "</w:instrText>
        </w:r>
        <w:r>
          <w:instrText>editions</w:instrText>
        </w:r>
        <w:r w:rsidRPr="00BE574B">
          <w:instrText xml:space="preserve"> startRange</w:instrText>
        </w:r>
        <w:r>
          <w:instrText xml:space="preserve">" </w:instrText>
        </w:r>
        <w:r>
          <w:rPr>
            <w:lang w:eastAsia="en-GB"/>
          </w:rPr>
          <w:fldChar w:fldCharType="end"/>
        </w:r>
      </w:ins>
      <w:r w:rsidR="00426533" w:rsidRPr="00AA6D19">
        <w:rPr>
          <w:lang w:eastAsia="en-GB"/>
        </w:rPr>
        <w:t>You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can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also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use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the</w:t>
      </w:r>
      <w:r w:rsidR="00426533">
        <w:rPr>
          <w:lang w:eastAsia="en-GB"/>
        </w:rPr>
        <w:t xml:space="preserve"> </w:t>
      </w:r>
      <w:r w:rsidR="00426533" w:rsidRPr="00E25C29">
        <w:rPr>
          <w:rStyle w:val="Literal"/>
        </w:rPr>
        <w:t>cargo fix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command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to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transition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your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code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between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different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Rust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editions.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Editions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are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covered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in</w:t>
      </w:r>
      <w:r w:rsidR="00426533">
        <w:rPr>
          <w:lang w:eastAsia="en-GB"/>
        </w:rPr>
        <w:t xml:space="preserve"> </w:t>
      </w:r>
      <w:r w:rsidR="00426533" w:rsidRPr="00423B01">
        <w:rPr>
          <w:rStyle w:val="Xref"/>
        </w:rPr>
        <w:t>Appendix E</w:t>
      </w:r>
      <w:r w:rsidR="00426533" w:rsidRPr="00AA6D19">
        <w:rPr>
          <w:lang w:eastAsia="en-GB"/>
        </w:rPr>
        <w:t>.</w:t>
      </w:r>
      <w:ins w:id="38" w:author="Carol Nichols" w:date="2022-08-30T20:00:00Z">
        <w:r>
          <w:rPr>
            <w:lang w:eastAsia="en-GB"/>
          </w:rPr>
          <w:fldChar w:fldCharType="begin"/>
        </w:r>
        <w:r>
          <w:instrText xml:space="preserve"> XE "</w:instrText>
        </w:r>
        <w:r>
          <w:instrText>editions</w:instrText>
        </w:r>
        <w:r w:rsidRPr="00BE574B">
          <w:instrText xml:space="preserve"> </w:instrText>
        </w:r>
        <w:r>
          <w:instrText>end</w:instrText>
        </w:r>
        <w:r w:rsidRPr="00BE574B">
          <w:instrText>Range</w:instrText>
        </w:r>
        <w:r>
          <w:instrText xml:space="preserve">" </w:instrText>
        </w:r>
        <w:r>
          <w:rPr>
            <w:lang w:eastAsia="en-GB"/>
          </w:rPr>
          <w:fldChar w:fldCharType="end"/>
        </w:r>
      </w:ins>
      <w:ins w:id="39" w:author="Carol Nichols" w:date="2022-08-30T19:59:00Z">
        <w:r>
          <w:rPr>
            <w:lang w:eastAsia="en-GB"/>
          </w:rPr>
          <w:fldChar w:fldCharType="begin"/>
        </w:r>
        <w:r>
          <w:instrText xml:space="preserve"> XE "</w:instrText>
        </w:r>
        <w:r w:rsidRPr="00BE574B">
          <w:instrText>rust</w:instrText>
        </w:r>
        <w:r>
          <w:instrText>fix</w:instrText>
        </w:r>
        <w:r w:rsidRPr="00BE574B">
          <w:instrText xml:space="preserve"> </w:instrText>
        </w:r>
        <w:r>
          <w:instrText>end</w:instrText>
        </w:r>
        <w:r w:rsidRPr="00BE574B">
          <w:instrText>Range</w:instrText>
        </w:r>
        <w:r>
          <w:instrText xml:space="preserve">" </w:instrText>
        </w:r>
        <w:r>
          <w:rPr>
            <w:lang w:eastAsia="en-GB"/>
          </w:rPr>
          <w:fldChar w:fldCharType="end"/>
        </w:r>
        <w:r>
          <w:rPr>
            <w:lang w:eastAsia="en-GB"/>
          </w:rPr>
          <w:fldChar w:fldCharType="begin"/>
        </w:r>
        <w:r>
          <w:instrText xml:space="preserve"> XE "Cargo:commands:</w:instrText>
        </w:r>
        <w:r>
          <w:instrText>fix</w:instrText>
        </w:r>
        <w:r w:rsidRPr="00BE574B">
          <w:instrText xml:space="preserve"> </w:instrText>
        </w:r>
        <w:r>
          <w:instrText>end</w:instrText>
        </w:r>
        <w:r w:rsidRPr="00BE574B">
          <w:instrText>Range</w:instrText>
        </w:r>
        <w:r>
          <w:instrText xml:space="preserve">" </w:instrText>
        </w:r>
        <w:r>
          <w:rPr>
            <w:lang w:eastAsia="en-GB"/>
          </w:rPr>
          <w:fldChar w:fldCharType="end"/>
        </w:r>
        <w:r>
          <w:rPr>
            <w:lang w:eastAsia="en-GB"/>
          </w:rPr>
          <w:fldChar w:fldCharType="begin"/>
        </w:r>
        <w:r>
          <w:instrText xml:space="preserve"> XE "warnings</w:instrText>
        </w:r>
        <w:r w:rsidRPr="00BE574B">
          <w:instrText xml:space="preserve"> </w:instrText>
        </w:r>
        <w:r>
          <w:instrText>end</w:instrText>
        </w:r>
        <w:r w:rsidRPr="00BE574B">
          <w:instrText>Range</w:instrText>
        </w:r>
        <w:r>
          <w:instrText xml:space="preserve">" </w:instrText>
        </w:r>
        <w:r>
          <w:rPr>
            <w:lang w:eastAsia="en-GB"/>
          </w:rPr>
          <w:fldChar w:fldCharType="end"/>
        </w:r>
      </w:ins>
    </w:p>
    <w:bookmarkStart w:id="40" w:name="more-lints-with-clippy"/>
    <w:bookmarkEnd w:id="40"/>
    <w:p w14:paraId="54EC7993" w14:textId="176481A9" w:rsidR="00426533" w:rsidRPr="00AA6D19" w:rsidRDefault="00574321" w:rsidP="00426533">
      <w:pPr>
        <w:pStyle w:val="HeadA"/>
        <w:rPr>
          <w:lang w:eastAsia="en-GB"/>
        </w:rPr>
      </w:pPr>
      <w:ins w:id="41" w:author="Carol Nichols" w:date="2022-08-30T20:00:00Z">
        <w:r>
          <w:rPr>
            <w:lang w:eastAsia="en-GB"/>
          </w:rPr>
          <w:fldChar w:fldCharType="begin"/>
        </w:r>
        <w:r>
          <w:instrText xml:space="preserve"> XE "</w:instrText>
        </w:r>
        <w:r>
          <w:instrText>Clippy</w:instrText>
        </w:r>
        <w:r w:rsidRPr="00BE574B">
          <w:instrText xml:space="preserve"> startRange</w:instrText>
        </w:r>
        <w:r>
          <w:instrText xml:space="preserve">" </w:instrText>
        </w:r>
        <w:r>
          <w:rPr>
            <w:lang w:eastAsia="en-GB"/>
          </w:rPr>
          <w:fldChar w:fldCharType="end"/>
        </w:r>
        <w:r>
          <w:rPr>
            <w:lang w:eastAsia="en-GB"/>
          </w:rPr>
          <w:fldChar w:fldCharType="begin"/>
        </w:r>
        <w:r>
          <w:instrText xml:space="preserve"> XE "</w:instrText>
        </w:r>
        <w:r>
          <w:instrText>lints</w:instrText>
        </w:r>
        <w:r w:rsidRPr="00BE574B">
          <w:instrText xml:space="preserve"> startRange</w:instrText>
        </w:r>
        <w:r>
          <w:instrText xml:space="preserve">" </w:instrText>
        </w:r>
        <w:r>
          <w:rPr>
            <w:lang w:eastAsia="en-GB"/>
          </w:rPr>
          <w:fldChar w:fldCharType="end"/>
        </w:r>
        <w:r>
          <w:rPr>
            <w:lang w:eastAsia="en-GB"/>
          </w:rPr>
          <w:fldChar w:fldCharType="begin"/>
        </w:r>
        <w:r>
          <w:instrText xml:space="preserve"> XE "</w:instrText>
        </w:r>
        <w:r>
          <w:instrText>Cargo:commands:clippy</w:instrText>
        </w:r>
        <w:r w:rsidRPr="00BE574B">
          <w:instrText xml:space="preserve"> startRange</w:instrText>
        </w:r>
        <w:r>
          <w:instrText xml:space="preserve">" </w:instrText>
        </w:r>
        <w:r>
          <w:rPr>
            <w:lang w:eastAsia="en-GB"/>
          </w:rPr>
          <w:fldChar w:fldCharType="end"/>
        </w:r>
      </w:ins>
      <w:r w:rsidR="00426533" w:rsidRPr="00AA6D19">
        <w:rPr>
          <w:lang w:eastAsia="en-GB"/>
        </w:rPr>
        <w:t>More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Lints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with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Clippy</w:t>
      </w:r>
    </w:p>
    <w:p w14:paraId="0F00E2FC" w14:textId="1AAEEB67" w:rsidR="00426533" w:rsidRPr="00AA6D19" w:rsidDel="00B9618B" w:rsidRDefault="00426533" w:rsidP="00B9618B">
      <w:pPr>
        <w:pStyle w:val="Body"/>
        <w:rPr>
          <w:del w:id="42" w:author="Carol Nichols" w:date="2022-08-30T20:01:00Z"/>
          <w:lang w:eastAsia="en-GB"/>
        </w:rPr>
        <w:pPrChange w:id="43" w:author="Carol Nichols" w:date="2022-08-30T20:01:00Z">
          <w:pPr>
            <w:pStyle w:val="Body"/>
          </w:pPr>
        </w:pPrChange>
      </w:pPr>
      <w:commentRangeStart w:id="44"/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Clippy</w:t>
      </w:r>
      <w:r>
        <w:rPr>
          <w:lang w:eastAsia="en-GB"/>
        </w:rPr>
        <w:t xml:space="preserve"> </w:t>
      </w:r>
      <w:r w:rsidRPr="00AA6D19">
        <w:rPr>
          <w:lang w:eastAsia="en-GB"/>
        </w:rPr>
        <w:t>tool</w:t>
      </w:r>
      <w:r>
        <w:rPr>
          <w:lang w:eastAsia="en-GB"/>
        </w:rPr>
        <w:t xml:space="preserve"> </w:t>
      </w:r>
      <w:r w:rsidRPr="00AA6D19">
        <w:rPr>
          <w:lang w:eastAsia="en-GB"/>
        </w:rPr>
        <w:t>is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collection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lints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analyze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your</w:t>
      </w:r>
      <w:r>
        <w:rPr>
          <w:lang w:eastAsia="en-GB"/>
        </w:rPr>
        <w:t xml:space="preserve"> </w:t>
      </w:r>
      <w:r w:rsidRPr="00AA6D19">
        <w:rPr>
          <w:lang w:eastAsia="en-GB"/>
        </w:rPr>
        <w:t>code</w:t>
      </w:r>
      <w:r>
        <w:rPr>
          <w:lang w:eastAsia="en-GB"/>
        </w:rPr>
        <w:t xml:space="preserve"> </w:t>
      </w:r>
      <w:r w:rsidRPr="00AA6D19">
        <w:rPr>
          <w:lang w:eastAsia="en-GB"/>
        </w:rPr>
        <w:t>so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</w:t>
      </w:r>
      <w:r>
        <w:rPr>
          <w:lang w:eastAsia="en-GB"/>
        </w:rPr>
        <w:t xml:space="preserve"> </w:t>
      </w:r>
      <w:r w:rsidRPr="00AA6D19">
        <w:rPr>
          <w:lang w:eastAsia="en-GB"/>
        </w:rPr>
        <w:t>can</w:t>
      </w:r>
      <w:r>
        <w:rPr>
          <w:lang w:eastAsia="en-GB"/>
        </w:rPr>
        <w:t xml:space="preserve"> </w:t>
      </w:r>
      <w:r w:rsidRPr="00AA6D19">
        <w:rPr>
          <w:lang w:eastAsia="en-GB"/>
        </w:rPr>
        <w:t>catch</w:t>
      </w:r>
      <w:r>
        <w:rPr>
          <w:lang w:eastAsia="en-GB"/>
        </w:rPr>
        <w:t xml:space="preserve"> </w:t>
      </w:r>
      <w:r w:rsidRPr="00AA6D19">
        <w:rPr>
          <w:lang w:eastAsia="en-GB"/>
        </w:rPr>
        <w:t>common</w:t>
      </w:r>
      <w:r>
        <w:rPr>
          <w:lang w:eastAsia="en-GB"/>
        </w:rPr>
        <w:t xml:space="preserve"> </w:t>
      </w:r>
      <w:r w:rsidRPr="00AA6D19">
        <w:rPr>
          <w:lang w:eastAsia="en-GB"/>
        </w:rPr>
        <w:t>mistakes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improve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your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code.</w:t>
      </w:r>
      <w:ins w:id="45" w:author="Carol Nichols" w:date="2022-08-30T20:01:00Z">
        <w:r w:rsidR="00B9618B">
          <w:rPr>
            <w:lang w:eastAsia="en-GB"/>
          </w:rPr>
          <w:t xml:space="preserve"> Clippy is included with standard Rust installations.</w:t>
        </w:r>
      </w:ins>
      <w:commentRangeEnd w:id="44"/>
      <w:ins w:id="46" w:author="Carol Nichols" w:date="2022-08-30T20:02:00Z">
        <w:r w:rsidR="00B9618B">
          <w:rPr>
            <w:rStyle w:val="CommentReference"/>
            <w:rFonts w:ascii="Times New Roman" w:hAnsi="Times New Roman" w:cs="Times New Roman"/>
            <w:color w:val="auto"/>
            <w:lang w:val="en-CA"/>
          </w:rPr>
          <w:commentReference w:id="44"/>
        </w:r>
      </w:ins>
    </w:p>
    <w:p w14:paraId="30108436" w14:textId="555C475A" w:rsidR="00426533" w:rsidRPr="00AA6D19" w:rsidDel="00B9618B" w:rsidRDefault="00426533" w:rsidP="00B9618B">
      <w:pPr>
        <w:pStyle w:val="Body"/>
        <w:rPr>
          <w:del w:id="47" w:author="Carol Nichols" w:date="2022-08-30T20:01:00Z"/>
          <w:lang w:eastAsia="en-GB"/>
        </w:rPr>
        <w:pPrChange w:id="48" w:author="Carol Nichols" w:date="2022-08-30T20:01:00Z">
          <w:pPr>
            <w:pStyle w:val="Body"/>
          </w:pPr>
        </w:pPrChange>
      </w:pPr>
      <w:del w:id="49" w:author="Carol Nichols" w:date="2022-08-30T20:01:00Z">
        <w:r w:rsidRPr="00AA6D19" w:rsidDel="00B9618B">
          <w:rPr>
            <w:lang w:eastAsia="en-GB"/>
          </w:rPr>
          <w:delText>To</w:delText>
        </w:r>
        <w:r w:rsidDel="00B9618B">
          <w:rPr>
            <w:lang w:eastAsia="en-GB"/>
          </w:rPr>
          <w:delText xml:space="preserve"> </w:delText>
        </w:r>
        <w:r w:rsidRPr="00AA6D19" w:rsidDel="00B9618B">
          <w:rPr>
            <w:lang w:eastAsia="en-GB"/>
          </w:rPr>
          <w:delText>install</w:delText>
        </w:r>
        <w:r w:rsidDel="00B9618B">
          <w:rPr>
            <w:lang w:eastAsia="en-GB"/>
          </w:rPr>
          <w:delText xml:space="preserve"> </w:delText>
        </w:r>
        <w:r w:rsidRPr="00AA6D19" w:rsidDel="00B9618B">
          <w:rPr>
            <w:lang w:eastAsia="en-GB"/>
          </w:rPr>
          <w:delText>Clippy,</w:delText>
        </w:r>
        <w:r w:rsidDel="00B9618B">
          <w:rPr>
            <w:lang w:eastAsia="en-GB"/>
          </w:rPr>
          <w:delText xml:space="preserve"> </w:delText>
        </w:r>
        <w:r w:rsidRPr="00AA6D19" w:rsidDel="00B9618B">
          <w:rPr>
            <w:lang w:eastAsia="en-GB"/>
          </w:rPr>
          <w:delText>enter</w:delText>
        </w:r>
        <w:r w:rsidDel="00B9618B">
          <w:rPr>
            <w:lang w:eastAsia="en-GB"/>
          </w:rPr>
          <w:delText xml:space="preserve"> </w:delText>
        </w:r>
        <w:r w:rsidRPr="00AA6D19" w:rsidDel="00B9618B">
          <w:rPr>
            <w:lang w:eastAsia="en-GB"/>
          </w:rPr>
          <w:delText>the</w:delText>
        </w:r>
        <w:r w:rsidDel="00B9618B">
          <w:rPr>
            <w:lang w:eastAsia="en-GB"/>
          </w:rPr>
          <w:delText xml:space="preserve"> </w:delText>
        </w:r>
        <w:r w:rsidRPr="00AA6D19" w:rsidDel="00B9618B">
          <w:rPr>
            <w:lang w:eastAsia="en-GB"/>
          </w:rPr>
          <w:delText>following:</w:delText>
        </w:r>
      </w:del>
    </w:p>
    <w:p w14:paraId="04ACDAF8" w14:textId="7680DDBB" w:rsidR="00426533" w:rsidRPr="00AA6D19" w:rsidRDefault="00426533" w:rsidP="00B9618B">
      <w:pPr>
        <w:pStyle w:val="Body"/>
        <w:pPrChange w:id="50" w:author="Carol Nichols" w:date="2022-08-30T20:01:00Z">
          <w:pPr>
            <w:pStyle w:val="Code"/>
          </w:pPr>
        </w:pPrChange>
      </w:pPr>
      <w:del w:id="51" w:author="Carol Nichols" w:date="2022-08-30T20:01:00Z">
        <w:r w:rsidRPr="00AA6D19" w:rsidDel="00B9618B">
          <w:delText>$</w:delText>
        </w:r>
        <w:r w:rsidDel="00B9618B">
          <w:delText xml:space="preserve"> </w:delText>
        </w:r>
        <w:r w:rsidRPr="00423B01" w:rsidDel="00B9618B">
          <w:rPr>
            <w:rStyle w:val="LiteralBold"/>
          </w:rPr>
          <w:delText>rustup component add clippy</w:delText>
        </w:r>
      </w:del>
    </w:p>
    <w:p w14:paraId="76591D47" w14:textId="77777777" w:rsidR="00426533" w:rsidRPr="00AA6D19" w:rsidRDefault="00426533" w:rsidP="00426533">
      <w:pPr>
        <w:pStyle w:val="Body"/>
        <w:rPr>
          <w:lang w:eastAsia="en-GB"/>
        </w:rPr>
      </w:pP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run</w:t>
      </w:r>
      <w:r>
        <w:rPr>
          <w:lang w:eastAsia="en-GB"/>
        </w:rPr>
        <w:t xml:space="preserve"> </w:t>
      </w:r>
      <w:r w:rsidRPr="00AA6D19">
        <w:rPr>
          <w:lang w:eastAsia="en-GB"/>
        </w:rPr>
        <w:t>Clippy’s</w:t>
      </w:r>
      <w:r>
        <w:rPr>
          <w:lang w:eastAsia="en-GB"/>
        </w:rPr>
        <w:t xml:space="preserve"> </w:t>
      </w:r>
      <w:r w:rsidRPr="00AA6D19">
        <w:rPr>
          <w:lang w:eastAsia="en-GB"/>
        </w:rPr>
        <w:t>lints</w:t>
      </w:r>
      <w:r>
        <w:rPr>
          <w:lang w:eastAsia="en-GB"/>
        </w:rPr>
        <w:t xml:space="preserve"> </w:t>
      </w:r>
      <w:r w:rsidRPr="00AA6D19">
        <w:rPr>
          <w:lang w:eastAsia="en-GB"/>
        </w:rPr>
        <w:t>on</w:t>
      </w:r>
      <w:r>
        <w:rPr>
          <w:lang w:eastAsia="en-GB"/>
        </w:rPr>
        <w:t xml:space="preserve"> </w:t>
      </w:r>
      <w:r w:rsidRPr="00AA6D19">
        <w:rPr>
          <w:lang w:eastAsia="en-GB"/>
        </w:rPr>
        <w:t>any</w:t>
      </w:r>
      <w:r>
        <w:rPr>
          <w:lang w:eastAsia="en-GB"/>
        </w:rPr>
        <w:t xml:space="preserve"> </w:t>
      </w:r>
      <w:r w:rsidRPr="00AA6D19">
        <w:rPr>
          <w:lang w:eastAsia="en-GB"/>
        </w:rPr>
        <w:t>Cargo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project,</w:t>
      </w:r>
      <w:r>
        <w:rPr>
          <w:lang w:eastAsia="en-GB"/>
        </w:rPr>
        <w:t xml:space="preserve"> </w:t>
      </w:r>
      <w:r w:rsidRPr="00AA6D19">
        <w:rPr>
          <w:lang w:eastAsia="en-GB"/>
        </w:rPr>
        <w:t>enter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following:</w:t>
      </w:r>
    </w:p>
    <w:p w14:paraId="53C52E0B" w14:textId="77777777" w:rsidR="00426533" w:rsidRPr="00AA6D19" w:rsidRDefault="00426533" w:rsidP="00426533">
      <w:pPr>
        <w:pStyle w:val="Code"/>
      </w:pPr>
      <w:r w:rsidRPr="00AA6D19">
        <w:t>$</w:t>
      </w:r>
      <w:r>
        <w:t xml:space="preserve"> </w:t>
      </w:r>
      <w:r w:rsidRPr="00423B01">
        <w:rPr>
          <w:rStyle w:val="LiteralBold"/>
        </w:rPr>
        <w:t>cargo clippy</w:t>
      </w:r>
    </w:p>
    <w:p w14:paraId="4E844293" w14:textId="77777777" w:rsidR="00426533" w:rsidRPr="00AA6D19" w:rsidRDefault="00426533" w:rsidP="00426533">
      <w:pPr>
        <w:pStyle w:val="Body"/>
        <w:rPr>
          <w:lang w:eastAsia="en-GB"/>
        </w:rPr>
      </w:pP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example,</w:t>
      </w:r>
      <w:r>
        <w:rPr>
          <w:lang w:eastAsia="en-GB"/>
        </w:rPr>
        <w:t xml:space="preserve"> </w:t>
      </w:r>
      <w:r w:rsidRPr="00AA6D19">
        <w:rPr>
          <w:lang w:eastAsia="en-GB"/>
        </w:rPr>
        <w:t>say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</w:t>
      </w:r>
      <w:r>
        <w:rPr>
          <w:lang w:eastAsia="en-GB"/>
        </w:rPr>
        <w:t xml:space="preserve"> </w:t>
      </w:r>
      <w:r w:rsidRPr="00AA6D19">
        <w:rPr>
          <w:lang w:eastAsia="en-GB"/>
        </w:rPr>
        <w:t>write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program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uses</w:t>
      </w:r>
      <w:r>
        <w:rPr>
          <w:lang w:eastAsia="en-GB"/>
        </w:rPr>
        <w:t xml:space="preserve"> </w:t>
      </w:r>
      <w:r w:rsidRPr="00AA6D19">
        <w:rPr>
          <w:lang w:eastAsia="en-GB"/>
        </w:rPr>
        <w:t>an</w:t>
      </w:r>
      <w:r>
        <w:rPr>
          <w:lang w:eastAsia="en-GB"/>
        </w:rPr>
        <w:t xml:space="preserve"> </w:t>
      </w:r>
      <w:r w:rsidRPr="00AA6D19">
        <w:rPr>
          <w:lang w:eastAsia="en-GB"/>
        </w:rPr>
        <w:t>approximation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mathematical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constant,</w:t>
      </w:r>
      <w:r>
        <w:rPr>
          <w:lang w:eastAsia="en-GB"/>
        </w:rPr>
        <w:t xml:space="preserve"> </w:t>
      </w:r>
      <w:r w:rsidRPr="00AA6D19">
        <w:rPr>
          <w:lang w:eastAsia="en-GB"/>
        </w:rPr>
        <w:t>such</w:t>
      </w:r>
      <w:r>
        <w:rPr>
          <w:lang w:eastAsia="en-GB"/>
        </w:rPr>
        <w:t xml:space="preserve"> </w:t>
      </w:r>
      <w:r w:rsidRPr="00AA6D19">
        <w:rPr>
          <w:lang w:eastAsia="en-GB"/>
        </w:rPr>
        <w:t>as</w:t>
      </w:r>
      <w:r>
        <w:rPr>
          <w:lang w:eastAsia="en-GB"/>
        </w:rPr>
        <w:t xml:space="preserve"> </w:t>
      </w:r>
      <w:r w:rsidRPr="00AA6D19">
        <w:rPr>
          <w:lang w:eastAsia="en-GB"/>
        </w:rPr>
        <w:t>pi,</w:t>
      </w:r>
      <w:r>
        <w:rPr>
          <w:lang w:eastAsia="en-GB"/>
        </w:rPr>
        <w:t xml:space="preserve"> </w:t>
      </w:r>
      <w:r w:rsidRPr="00AA6D19">
        <w:rPr>
          <w:lang w:eastAsia="en-GB"/>
        </w:rPr>
        <w:t>as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this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program</w:t>
      </w:r>
      <w:r>
        <w:rPr>
          <w:lang w:eastAsia="en-GB"/>
        </w:rPr>
        <w:t xml:space="preserve"> </w:t>
      </w:r>
      <w:r w:rsidRPr="00AA6D19">
        <w:rPr>
          <w:lang w:eastAsia="en-GB"/>
        </w:rPr>
        <w:t>does:</w:t>
      </w:r>
    </w:p>
    <w:p w14:paraId="42FACE6E" w14:textId="288A3A9C" w:rsidR="00426533" w:rsidRPr="00AA6D19" w:rsidRDefault="00426533" w:rsidP="00423B01">
      <w:pPr>
        <w:pStyle w:val="CodeLabel"/>
        <w:rPr>
          <w:lang w:eastAsia="en-GB"/>
        </w:rPr>
      </w:pPr>
      <w:r w:rsidRPr="00AA6D19">
        <w:rPr>
          <w:lang w:eastAsia="en-GB"/>
        </w:rPr>
        <w:t>src/main.rs</w:t>
      </w:r>
    </w:p>
    <w:p w14:paraId="2ACE2150" w14:textId="77777777" w:rsidR="00426533" w:rsidRPr="00AA6D19" w:rsidRDefault="00426533" w:rsidP="00426533">
      <w:pPr>
        <w:pStyle w:val="Code"/>
      </w:pPr>
      <w:r w:rsidRPr="00AA6D19">
        <w:t>fn</w:t>
      </w:r>
      <w:r>
        <w:t xml:space="preserve"> </w:t>
      </w:r>
      <w:r w:rsidRPr="00AA6D19">
        <w:t>main()</w:t>
      </w:r>
      <w:r>
        <w:t xml:space="preserve"> </w:t>
      </w:r>
      <w:r w:rsidRPr="00AA6D19">
        <w:t>{</w:t>
      </w:r>
    </w:p>
    <w:p w14:paraId="40E0BB40" w14:textId="77777777" w:rsidR="00426533" w:rsidRPr="00AA6D19" w:rsidRDefault="00426533" w:rsidP="00426533">
      <w:pPr>
        <w:pStyle w:val="Code"/>
      </w:pPr>
      <w:r>
        <w:t xml:space="preserve">    </w:t>
      </w:r>
      <w:r w:rsidRPr="00AA6D19">
        <w:t>let</w:t>
      </w:r>
      <w:r>
        <w:t xml:space="preserve"> </w:t>
      </w:r>
      <w:r w:rsidRPr="00AA6D19">
        <w:t>x</w:t>
      </w:r>
      <w:r>
        <w:t xml:space="preserve"> </w:t>
      </w:r>
      <w:r w:rsidRPr="00AA6D19">
        <w:t>=</w:t>
      </w:r>
      <w:r>
        <w:t xml:space="preserve"> </w:t>
      </w:r>
      <w:r w:rsidRPr="00AA6D19">
        <w:t>3.1415;</w:t>
      </w:r>
    </w:p>
    <w:p w14:paraId="087C6124" w14:textId="77777777" w:rsidR="00426533" w:rsidRPr="00AA6D19" w:rsidRDefault="00426533" w:rsidP="00426533">
      <w:pPr>
        <w:pStyle w:val="Code"/>
      </w:pPr>
      <w:r>
        <w:t xml:space="preserve">    </w:t>
      </w:r>
      <w:r w:rsidRPr="00AA6D19">
        <w:t>let</w:t>
      </w:r>
      <w:r>
        <w:t xml:space="preserve"> </w:t>
      </w:r>
      <w:r w:rsidRPr="00AA6D19">
        <w:t>r</w:t>
      </w:r>
      <w:r>
        <w:t xml:space="preserve"> </w:t>
      </w:r>
      <w:r w:rsidRPr="00AA6D19">
        <w:t>=</w:t>
      </w:r>
      <w:r>
        <w:t xml:space="preserve"> </w:t>
      </w:r>
      <w:r w:rsidRPr="00AA6D19">
        <w:t>8.0;</w:t>
      </w:r>
    </w:p>
    <w:p w14:paraId="26A76238" w14:textId="77777777" w:rsidR="00426533" w:rsidRPr="00AA6D19" w:rsidRDefault="00426533" w:rsidP="00426533">
      <w:pPr>
        <w:pStyle w:val="Code"/>
      </w:pPr>
      <w:r>
        <w:t xml:space="preserve">    </w:t>
      </w:r>
      <w:r w:rsidRPr="00AA6D19">
        <w:t>println!("the</w:t>
      </w:r>
      <w:r>
        <w:t xml:space="preserve"> </w:t>
      </w:r>
      <w:r w:rsidRPr="00AA6D19">
        <w:t>area</w:t>
      </w:r>
      <w:r>
        <w:t xml:space="preserve"> </w:t>
      </w:r>
      <w:r w:rsidRPr="00AA6D19">
        <w:t>of</w:t>
      </w:r>
      <w:r>
        <w:t xml:space="preserve"> </w:t>
      </w:r>
      <w:r w:rsidRPr="00AA6D19">
        <w:t>the</w:t>
      </w:r>
      <w:r>
        <w:t xml:space="preserve"> </w:t>
      </w:r>
      <w:r w:rsidRPr="00AA6D19">
        <w:t>circle</w:t>
      </w:r>
      <w:r>
        <w:t xml:space="preserve"> </w:t>
      </w:r>
      <w:r w:rsidRPr="00AA6D19">
        <w:t>is</w:t>
      </w:r>
      <w:r>
        <w:t xml:space="preserve"> </w:t>
      </w:r>
      <w:r w:rsidRPr="00AA6D19">
        <w:t>{}",</w:t>
      </w:r>
      <w:r>
        <w:t xml:space="preserve"> </w:t>
      </w:r>
      <w:r w:rsidRPr="00AA6D19">
        <w:t>x</w:t>
      </w:r>
      <w:r>
        <w:t xml:space="preserve"> </w:t>
      </w:r>
      <w:r w:rsidRPr="00AA6D19">
        <w:t>*</w:t>
      </w:r>
      <w:r>
        <w:t xml:space="preserve"> </w:t>
      </w:r>
      <w:r w:rsidRPr="00AA6D19">
        <w:t>r</w:t>
      </w:r>
      <w:r>
        <w:t xml:space="preserve"> </w:t>
      </w:r>
      <w:r w:rsidRPr="00AA6D19">
        <w:t>*</w:t>
      </w:r>
      <w:r>
        <w:t xml:space="preserve"> </w:t>
      </w:r>
      <w:r w:rsidRPr="00AA6D19">
        <w:t>r);</w:t>
      </w:r>
    </w:p>
    <w:p w14:paraId="7E6FC466" w14:textId="77777777" w:rsidR="00426533" w:rsidRPr="00AA6D19" w:rsidRDefault="00426533" w:rsidP="00426533">
      <w:pPr>
        <w:pStyle w:val="Code"/>
      </w:pPr>
      <w:r w:rsidRPr="00AA6D19">
        <w:t>}</w:t>
      </w:r>
    </w:p>
    <w:p w14:paraId="20CE76E4" w14:textId="77777777" w:rsidR="00426533" w:rsidRPr="00AA6D19" w:rsidRDefault="00426533" w:rsidP="00426533">
      <w:pPr>
        <w:pStyle w:val="Body"/>
        <w:rPr>
          <w:lang w:eastAsia="en-GB"/>
        </w:rPr>
      </w:pPr>
      <w:r w:rsidRPr="00AA6D19">
        <w:t>Running</w:t>
      </w:r>
      <w:r>
        <w:t xml:space="preserve"> </w:t>
      </w:r>
      <w:r w:rsidRPr="00E25C29">
        <w:rPr>
          <w:rStyle w:val="Literal"/>
        </w:rPr>
        <w:t>cargo clippy</w:t>
      </w:r>
      <w:r>
        <w:rPr>
          <w:lang w:eastAsia="en-GB"/>
        </w:rPr>
        <w:t xml:space="preserve"> </w:t>
      </w:r>
      <w:r w:rsidRPr="00AA6D19">
        <w:rPr>
          <w:lang w:eastAsia="en-GB"/>
        </w:rPr>
        <w:t>on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this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project</w:t>
      </w:r>
      <w:r>
        <w:rPr>
          <w:lang w:eastAsia="en-GB"/>
        </w:rPr>
        <w:t xml:space="preserve"> </w:t>
      </w:r>
      <w:r w:rsidRPr="00AA6D19">
        <w:rPr>
          <w:lang w:eastAsia="en-GB"/>
        </w:rPr>
        <w:t>results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this</w:t>
      </w:r>
      <w:r>
        <w:rPr>
          <w:lang w:eastAsia="en-GB"/>
        </w:rPr>
        <w:t xml:space="preserve"> </w:t>
      </w:r>
      <w:r w:rsidRPr="00AA6D19">
        <w:rPr>
          <w:lang w:eastAsia="en-GB"/>
        </w:rPr>
        <w:t>error:</w:t>
      </w:r>
    </w:p>
    <w:p w14:paraId="5F54543E" w14:textId="77777777" w:rsidR="00DD482E" w:rsidRPr="00DD482E" w:rsidRDefault="00426533" w:rsidP="00DD482E">
      <w:pPr>
        <w:pStyle w:val="CodeWide"/>
        <w:rPr>
          <w:ins w:id="52" w:author="Carol Nichols" w:date="2022-08-30T20:03:00Z"/>
        </w:rPr>
      </w:pPr>
      <w:del w:id="53" w:author="Carol Nichols" w:date="2022-08-30T20:03:00Z">
        <w:r w:rsidRPr="00AA6D19" w:rsidDel="00DD482E">
          <w:delText>e</w:delText>
        </w:r>
      </w:del>
      <w:ins w:id="54" w:author="Carol Nichols" w:date="2022-08-30T20:03:00Z">
        <w:r w:rsidR="00DD482E" w:rsidRPr="00DD482E">
          <w:t>error: approximate value of `f{32, 64}::consts::PI` found</w:t>
        </w:r>
      </w:ins>
    </w:p>
    <w:p w14:paraId="38BB1BE3" w14:textId="41E7A6A6" w:rsidR="00DD482E" w:rsidRPr="00DD482E" w:rsidRDefault="00DD482E" w:rsidP="00DD482E">
      <w:pPr>
        <w:pStyle w:val="CodeWide"/>
        <w:rPr>
          <w:ins w:id="55" w:author="Carol Nichols" w:date="2022-08-30T20:03:00Z"/>
          <w:rPrChange w:id="56" w:author="Carol Nichols" w:date="2022-08-30T20:03:00Z">
            <w:rPr>
              <w:ins w:id="57" w:author="Carol Nichols" w:date="2022-08-30T20:03:00Z"/>
              <w:rStyle w:val="Hyperlink"/>
            </w:rPr>
          </w:rPrChange>
        </w:rPr>
      </w:pPr>
      <w:ins w:id="58" w:author="Carol Nichols" w:date="2022-08-30T20:03:00Z">
        <w:r w:rsidRPr="00DD482E">
          <w:t xml:space="preserve"> </w:t>
        </w:r>
        <w:r w:rsidRPr="00DD482E">
          <w:rPr>
            <w:rPrChange w:id="59" w:author="Carol Nichols" w:date="2022-08-30T20:03:00Z">
              <w:rPr>
                <w:rStyle w:val="Hyperlink"/>
              </w:rPr>
            </w:rPrChange>
          </w:rPr>
          <w:t>--&gt; src/main.rs:2:13</w:t>
        </w:r>
      </w:ins>
    </w:p>
    <w:p w14:paraId="04897483" w14:textId="7D29A68F" w:rsidR="00DD482E" w:rsidRPr="00DD482E" w:rsidRDefault="00DD482E" w:rsidP="00DD482E">
      <w:pPr>
        <w:pStyle w:val="CodeWide"/>
        <w:rPr>
          <w:ins w:id="60" w:author="Carol Nichols" w:date="2022-08-30T20:03:00Z"/>
        </w:rPr>
      </w:pPr>
      <w:ins w:id="61" w:author="Carol Nichols" w:date="2022-08-30T20:03:00Z">
        <w:r w:rsidRPr="00DD482E">
          <w:t xml:space="preserve">  |</w:t>
        </w:r>
      </w:ins>
    </w:p>
    <w:p w14:paraId="2847692F" w14:textId="77777777" w:rsidR="00DD482E" w:rsidRPr="00DD482E" w:rsidRDefault="00DD482E" w:rsidP="00DD482E">
      <w:pPr>
        <w:pStyle w:val="CodeWide"/>
        <w:rPr>
          <w:ins w:id="62" w:author="Carol Nichols" w:date="2022-08-30T20:03:00Z"/>
        </w:rPr>
      </w:pPr>
      <w:ins w:id="63" w:author="Carol Nichols" w:date="2022-08-30T20:03:00Z">
        <w:r w:rsidRPr="00DD482E">
          <w:t>2 |     let x = 3.1415;</w:t>
        </w:r>
      </w:ins>
    </w:p>
    <w:p w14:paraId="569AEE43" w14:textId="77777777" w:rsidR="00DD482E" w:rsidRPr="00DD482E" w:rsidRDefault="00DD482E" w:rsidP="00DD482E">
      <w:pPr>
        <w:pStyle w:val="CodeWide"/>
        <w:rPr>
          <w:ins w:id="64" w:author="Carol Nichols" w:date="2022-08-30T20:03:00Z"/>
        </w:rPr>
      </w:pPr>
      <w:ins w:id="65" w:author="Carol Nichols" w:date="2022-08-30T20:03:00Z">
        <w:r w:rsidRPr="00DD482E">
          <w:t xml:space="preserve">  |             ^^^^^^</w:t>
        </w:r>
      </w:ins>
    </w:p>
    <w:p w14:paraId="10B37767" w14:textId="77777777" w:rsidR="00DD482E" w:rsidRPr="00DD482E" w:rsidRDefault="00DD482E" w:rsidP="00DD482E">
      <w:pPr>
        <w:pStyle w:val="CodeWide"/>
        <w:rPr>
          <w:ins w:id="66" w:author="Carol Nichols" w:date="2022-08-30T20:03:00Z"/>
        </w:rPr>
      </w:pPr>
      <w:ins w:id="67" w:author="Carol Nichols" w:date="2022-08-30T20:03:00Z">
        <w:r w:rsidRPr="00DD482E">
          <w:t xml:space="preserve">  |</w:t>
        </w:r>
      </w:ins>
    </w:p>
    <w:p w14:paraId="4FF875F2" w14:textId="77777777" w:rsidR="00DD482E" w:rsidRPr="00DD482E" w:rsidRDefault="00DD482E" w:rsidP="00DD482E">
      <w:pPr>
        <w:pStyle w:val="CodeWide"/>
        <w:rPr>
          <w:ins w:id="68" w:author="Carol Nichols" w:date="2022-08-30T20:03:00Z"/>
        </w:rPr>
      </w:pPr>
      <w:ins w:id="69" w:author="Carol Nichols" w:date="2022-08-30T20:03:00Z">
        <w:r w:rsidRPr="00DD482E">
          <w:t xml:space="preserve">  = note: `#[deny(clippy::approx_constant)]` on by default</w:t>
        </w:r>
      </w:ins>
    </w:p>
    <w:p w14:paraId="09D1A25A" w14:textId="77777777" w:rsidR="00DD482E" w:rsidRPr="00DD482E" w:rsidRDefault="00DD482E" w:rsidP="00DD482E">
      <w:pPr>
        <w:pStyle w:val="CodeWide"/>
        <w:rPr>
          <w:ins w:id="70" w:author="Carol Nichols" w:date="2022-08-30T20:03:00Z"/>
        </w:rPr>
      </w:pPr>
      <w:ins w:id="71" w:author="Carol Nichols" w:date="2022-08-30T20:03:00Z">
        <w:r w:rsidRPr="00DD482E">
          <w:t xml:space="preserve">  = help: consider using the constant directly</w:t>
        </w:r>
      </w:ins>
    </w:p>
    <w:p w14:paraId="68BB26F4" w14:textId="77777777" w:rsidR="00DD482E" w:rsidRDefault="00DD482E" w:rsidP="00DD482E">
      <w:pPr>
        <w:pStyle w:val="CodeWide"/>
        <w:rPr>
          <w:ins w:id="72" w:author="Carol Nichols" w:date="2022-08-30T20:03:00Z"/>
        </w:rPr>
      </w:pPr>
      <w:ins w:id="73" w:author="Carol Nichols" w:date="2022-08-30T20:03:00Z">
        <w:r w:rsidRPr="00DD482E">
          <w:t xml:space="preserve">  = help: for further information visit https://rust-lang.github.io/rust-</w:t>
        </w:r>
      </w:ins>
    </w:p>
    <w:p w14:paraId="2BB3C9CB" w14:textId="6E23A699" w:rsidR="00426533" w:rsidRPr="00AA6D19" w:rsidDel="00DD482E" w:rsidRDefault="00DD482E" w:rsidP="00DD482E">
      <w:pPr>
        <w:pStyle w:val="CodeWide"/>
        <w:rPr>
          <w:del w:id="74" w:author="Carol Nichols" w:date="2022-08-30T20:03:00Z"/>
        </w:rPr>
      </w:pPr>
      <w:ins w:id="75" w:author="Carol Nichols" w:date="2022-08-30T20:03:00Z">
        <w:r w:rsidRPr="00DD482E">
          <w:t>clippy/master/index.html#approx_constan</w:t>
        </w:r>
      </w:ins>
      <w:del w:id="76" w:author="Carol Nichols" w:date="2022-08-30T20:03:00Z">
        <w:r w:rsidR="00426533" w:rsidRPr="00AA6D19" w:rsidDel="00DD482E">
          <w:delText>rror:</w:delText>
        </w:r>
        <w:r w:rsidR="00426533" w:rsidDel="00DD482E">
          <w:delText xml:space="preserve"> </w:delText>
        </w:r>
        <w:r w:rsidR="00426533" w:rsidRPr="00AA6D19" w:rsidDel="00DD482E">
          <w:delText>approximate</w:delText>
        </w:r>
        <w:r w:rsidR="00426533" w:rsidDel="00DD482E">
          <w:delText xml:space="preserve"> </w:delText>
        </w:r>
        <w:r w:rsidR="00426533" w:rsidRPr="00AA6D19" w:rsidDel="00DD482E">
          <w:delText>value</w:delText>
        </w:r>
        <w:r w:rsidR="00426533" w:rsidDel="00DD482E">
          <w:delText xml:space="preserve"> </w:delText>
        </w:r>
        <w:r w:rsidR="00426533" w:rsidRPr="00AA6D19" w:rsidDel="00DD482E">
          <w:delText>of</w:delText>
        </w:r>
        <w:r w:rsidR="00426533" w:rsidDel="00DD482E">
          <w:delText xml:space="preserve"> </w:delText>
        </w:r>
        <w:r w:rsidR="00426533" w:rsidRPr="00AA6D19" w:rsidDel="00DD482E">
          <w:delText>`f{32,</w:delText>
        </w:r>
        <w:r w:rsidR="00426533" w:rsidDel="00DD482E">
          <w:delText xml:space="preserve"> </w:delText>
        </w:r>
        <w:r w:rsidR="00426533" w:rsidRPr="00AA6D19" w:rsidDel="00DD482E">
          <w:delText>64}::consts::PI`</w:delText>
        </w:r>
        <w:r w:rsidR="00426533" w:rsidDel="00DD482E">
          <w:delText xml:space="preserve"> </w:delText>
        </w:r>
        <w:r w:rsidR="00426533" w:rsidRPr="00AA6D19" w:rsidDel="00DD482E">
          <w:delText>found.</w:delText>
        </w:r>
        <w:r w:rsidR="00426533" w:rsidDel="00DD482E">
          <w:delText xml:space="preserve"> </w:delText>
        </w:r>
        <w:r w:rsidR="00426533" w:rsidRPr="00AA6D19" w:rsidDel="00DD482E">
          <w:delText>Consider</w:delText>
        </w:r>
        <w:r w:rsidR="00426533" w:rsidDel="00DD482E">
          <w:delText xml:space="preserve"> </w:delText>
        </w:r>
        <w:r w:rsidR="00426533" w:rsidRPr="00AA6D19" w:rsidDel="00DD482E">
          <w:delText>using</w:delText>
        </w:r>
        <w:r w:rsidR="00426533" w:rsidDel="00DD482E">
          <w:delText xml:space="preserve"> </w:delText>
        </w:r>
        <w:r w:rsidR="00426533" w:rsidRPr="00AA6D19" w:rsidDel="00DD482E">
          <w:delText>it</w:delText>
        </w:r>
      </w:del>
      <w:del w:id="77" w:author="Carol Nichols" w:date="2022-08-29T20:25:00Z">
        <w:r w:rsidR="00426533" w:rsidDel="00566EA4">
          <w:delText xml:space="preserve"> </w:delText>
        </w:r>
      </w:del>
      <w:del w:id="78" w:author="Carol Nichols" w:date="2022-08-30T20:03:00Z">
        <w:r w:rsidR="00426533" w:rsidRPr="00AA6D19" w:rsidDel="00DD482E">
          <w:delText>directly</w:delText>
        </w:r>
      </w:del>
    </w:p>
    <w:p w14:paraId="2B5136BB" w14:textId="286683D5" w:rsidR="00426533" w:rsidRPr="00AA6D19" w:rsidDel="00DD482E" w:rsidRDefault="00426533" w:rsidP="00DD482E">
      <w:pPr>
        <w:pStyle w:val="CodeWide"/>
        <w:rPr>
          <w:del w:id="79" w:author="Carol Nichols" w:date="2022-08-30T20:03:00Z"/>
        </w:rPr>
      </w:pPr>
      <w:del w:id="80" w:author="Carol Nichols" w:date="2022-08-30T20:03:00Z">
        <w:r w:rsidDel="00DD482E">
          <w:delText xml:space="preserve"> </w:delText>
        </w:r>
        <w:r w:rsidRPr="00AA6D19" w:rsidDel="00DD482E">
          <w:delText>--&gt;</w:delText>
        </w:r>
        <w:r w:rsidDel="00DD482E">
          <w:delText xml:space="preserve"> </w:delText>
        </w:r>
        <w:r w:rsidRPr="00AA6D19" w:rsidDel="00DD482E">
          <w:delText>src/main.rs:2:13</w:delText>
        </w:r>
      </w:del>
    </w:p>
    <w:p w14:paraId="65AD706F" w14:textId="7161B22D" w:rsidR="00426533" w:rsidRPr="00AA6D19" w:rsidDel="00DD482E" w:rsidRDefault="00426533" w:rsidP="00DD482E">
      <w:pPr>
        <w:pStyle w:val="CodeWide"/>
        <w:rPr>
          <w:del w:id="81" w:author="Carol Nichols" w:date="2022-08-30T20:03:00Z"/>
        </w:rPr>
      </w:pPr>
      <w:del w:id="82" w:author="Carol Nichols" w:date="2022-08-30T20:03:00Z">
        <w:r w:rsidDel="00DD482E">
          <w:delText xml:space="preserve">  </w:delText>
        </w:r>
        <w:r w:rsidRPr="00AA6D19" w:rsidDel="00DD482E">
          <w:delText>|</w:delText>
        </w:r>
      </w:del>
    </w:p>
    <w:p w14:paraId="49BF3D9F" w14:textId="10CFB353" w:rsidR="00426533" w:rsidRPr="00AA6D19" w:rsidDel="00DD482E" w:rsidRDefault="00426533" w:rsidP="00DD482E">
      <w:pPr>
        <w:pStyle w:val="CodeWide"/>
        <w:rPr>
          <w:del w:id="83" w:author="Carol Nichols" w:date="2022-08-30T20:03:00Z"/>
        </w:rPr>
      </w:pPr>
      <w:del w:id="84" w:author="Carol Nichols" w:date="2022-08-30T20:03:00Z">
        <w:r w:rsidRPr="00AA6D19" w:rsidDel="00DD482E">
          <w:delText>2</w:delText>
        </w:r>
        <w:r w:rsidDel="00DD482E">
          <w:delText xml:space="preserve"> </w:delText>
        </w:r>
        <w:r w:rsidRPr="00AA6D19" w:rsidDel="00DD482E">
          <w:delText>|</w:delText>
        </w:r>
        <w:r w:rsidDel="00DD482E">
          <w:delText xml:space="preserve">     </w:delText>
        </w:r>
        <w:r w:rsidRPr="00AA6D19" w:rsidDel="00DD482E">
          <w:delText>let</w:delText>
        </w:r>
        <w:r w:rsidDel="00DD482E">
          <w:delText xml:space="preserve"> </w:delText>
        </w:r>
        <w:r w:rsidRPr="00AA6D19" w:rsidDel="00DD482E">
          <w:delText>x</w:delText>
        </w:r>
        <w:r w:rsidDel="00DD482E">
          <w:delText xml:space="preserve"> </w:delText>
        </w:r>
        <w:r w:rsidRPr="00AA6D19" w:rsidDel="00DD482E">
          <w:delText>=</w:delText>
        </w:r>
        <w:r w:rsidDel="00DD482E">
          <w:delText xml:space="preserve"> </w:delText>
        </w:r>
        <w:r w:rsidRPr="00AA6D19" w:rsidDel="00DD482E">
          <w:delText>3.1415;</w:delText>
        </w:r>
      </w:del>
    </w:p>
    <w:p w14:paraId="48ABDACC" w14:textId="5A1BD810" w:rsidR="00426533" w:rsidRPr="00AA6D19" w:rsidDel="00DD482E" w:rsidRDefault="00426533" w:rsidP="00DD482E">
      <w:pPr>
        <w:pStyle w:val="CodeWide"/>
        <w:rPr>
          <w:del w:id="85" w:author="Carol Nichols" w:date="2022-08-30T20:03:00Z"/>
        </w:rPr>
      </w:pPr>
      <w:del w:id="86" w:author="Carol Nichols" w:date="2022-08-30T20:03:00Z">
        <w:r w:rsidDel="00DD482E">
          <w:delText xml:space="preserve">  </w:delText>
        </w:r>
        <w:r w:rsidRPr="00AA6D19" w:rsidDel="00DD482E">
          <w:delText>|</w:delText>
        </w:r>
        <w:r w:rsidDel="00DD482E">
          <w:delText xml:space="preserve">             </w:delText>
        </w:r>
        <w:r w:rsidRPr="00AA6D19" w:rsidDel="00DD482E">
          <w:delText>^^^^^^</w:delText>
        </w:r>
      </w:del>
    </w:p>
    <w:p w14:paraId="03F59C61" w14:textId="22CF272E" w:rsidR="00426533" w:rsidRPr="00AA6D19" w:rsidDel="00DD482E" w:rsidRDefault="00426533" w:rsidP="00DD482E">
      <w:pPr>
        <w:pStyle w:val="CodeWide"/>
        <w:rPr>
          <w:del w:id="87" w:author="Carol Nichols" w:date="2022-08-30T20:03:00Z"/>
        </w:rPr>
      </w:pPr>
      <w:del w:id="88" w:author="Carol Nichols" w:date="2022-08-30T20:03:00Z">
        <w:r w:rsidDel="00DD482E">
          <w:delText xml:space="preserve">  </w:delText>
        </w:r>
        <w:r w:rsidRPr="00AA6D19" w:rsidDel="00DD482E">
          <w:delText>|</w:delText>
        </w:r>
      </w:del>
    </w:p>
    <w:p w14:paraId="007CE7AB" w14:textId="44E645B5" w:rsidR="00426533" w:rsidRPr="00AA6D19" w:rsidDel="00DD482E" w:rsidRDefault="00426533" w:rsidP="00DD482E">
      <w:pPr>
        <w:pStyle w:val="CodeWide"/>
        <w:rPr>
          <w:del w:id="89" w:author="Carol Nichols" w:date="2022-08-30T20:03:00Z"/>
        </w:rPr>
      </w:pPr>
      <w:del w:id="90" w:author="Carol Nichols" w:date="2022-08-30T20:03:00Z">
        <w:r w:rsidDel="00DD482E">
          <w:delText xml:space="preserve">  </w:delText>
        </w:r>
        <w:r w:rsidRPr="00AA6D19" w:rsidDel="00DD482E">
          <w:delText>=</w:delText>
        </w:r>
        <w:r w:rsidDel="00DD482E">
          <w:delText xml:space="preserve"> </w:delText>
        </w:r>
        <w:r w:rsidRPr="00AA6D19" w:rsidDel="00DD482E">
          <w:delText>note:</w:delText>
        </w:r>
        <w:r w:rsidDel="00DD482E">
          <w:delText xml:space="preserve"> </w:delText>
        </w:r>
        <w:r w:rsidRPr="00AA6D19" w:rsidDel="00DD482E">
          <w:delText>#[deny(clippy::approx_constant)]</w:delText>
        </w:r>
        <w:r w:rsidDel="00DD482E">
          <w:delText xml:space="preserve"> </w:delText>
        </w:r>
        <w:r w:rsidRPr="00AA6D19" w:rsidDel="00DD482E">
          <w:delText>on</w:delText>
        </w:r>
        <w:r w:rsidDel="00DD482E">
          <w:delText xml:space="preserve"> </w:delText>
        </w:r>
        <w:r w:rsidRPr="00AA6D19" w:rsidDel="00DD482E">
          <w:delText>by</w:delText>
        </w:r>
        <w:r w:rsidDel="00DD482E">
          <w:delText xml:space="preserve"> </w:delText>
        </w:r>
        <w:r w:rsidRPr="00AA6D19" w:rsidDel="00DD482E">
          <w:delText>default</w:delText>
        </w:r>
      </w:del>
    </w:p>
    <w:p w14:paraId="21C92F07" w14:textId="4E020ED7" w:rsidR="0002774A" w:rsidRPr="0002774A" w:rsidDel="00DD482E" w:rsidRDefault="00426533" w:rsidP="00DD482E">
      <w:pPr>
        <w:pStyle w:val="CodeWide"/>
        <w:rPr>
          <w:ins w:id="91" w:author="Audrey Doyle" w:date="2022-08-07T15:17:00Z"/>
          <w:del w:id="92" w:author="Carol Nichols" w:date="2022-08-30T20:03:00Z"/>
        </w:rPr>
      </w:pPr>
      <w:del w:id="93" w:author="Carol Nichols" w:date="2022-08-30T20:03:00Z">
        <w:r w:rsidDel="00DD482E">
          <w:delText xml:space="preserve">  </w:delText>
        </w:r>
        <w:r w:rsidRPr="00AA6D19" w:rsidDel="00DD482E">
          <w:delText>=</w:delText>
        </w:r>
        <w:r w:rsidDel="00DD482E">
          <w:delText xml:space="preserve"> </w:delText>
        </w:r>
        <w:r w:rsidRPr="00AA6D19" w:rsidDel="00DD482E">
          <w:delText>help:</w:delText>
        </w:r>
        <w:r w:rsidDel="00DD482E">
          <w:delText xml:space="preserve"> </w:delText>
        </w:r>
        <w:r w:rsidRPr="00AA6D19" w:rsidDel="00DD482E">
          <w:delText>for</w:delText>
        </w:r>
        <w:r w:rsidDel="00DD482E">
          <w:delText xml:space="preserve"> </w:delText>
        </w:r>
        <w:r w:rsidRPr="00AA6D19" w:rsidDel="00DD482E">
          <w:delText>further</w:delText>
        </w:r>
        <w:r w:rsidDel="00DD482E">
          <w:delText xml:space="preserve"> </w:delText>
        </w:r>
        <w:r w:rsidRPr="00AA6D19" w:rsidDel="00DD482E">
          <w:delText>information</w:delText>
        </w:r>
        <w:r w:rsidDel="00DD482E">
          <w:delText xml:space="preserve"> </w:delText>
        </w:r>
        <w:r w:rsidRPr="0002774A" w:rsidDel="00DD482E">
          <w:delText xml:space="preserve">visit </w:delText>
        </w:r>
      </w:del>
      <w:ins w:id="94" w:author="Audrey Doyle" w:date="2022-08-07T15:17:00Z">
        <w:del w:id="95" w:author="Carol Nichols" w:date="2022-08-30T20:03:00Z">
          <w:r w:rsidR="0002774A" w:rsidRPr="0002774A" w:rsidDel="00DD482E">
            <w:rPr>
              <w:rPrChange w:id="96" w:author="Audrey Doyle" w:date="2022-08-07T15:17:00Z">
                <w:rPr>
                  <w:rStyle w:val="Hyperlink"/>
                </w:rPr>
              </w:rPrChange>
            </w:rPr>
            <w:delText>https://rust-lang-</w:delText>
          </w:r>
        </w:del>
      </w:ins>
    </w:p>
    <w:p w14:paraId="52D047F6" w14:textId="40001C8E" w:rsidR="00426533" w:rsidRPr="00AA6D19" w:rsidRDefault="00426533" w:rsidP="00DD482E">
      <w:pPr>
        <w:pStyle w:val="CodeWide"/>
      </w:pPr>
      <w:del w:id="97" w:author="Carol Nichols" w:date="2022-08-30T20:03:00Z">
        <w:r w:rsidRPr="00AA6D19" w:rsidDel="00DD482E">
          <w:delText>nursery.github.io/rust-clippy/master/index.html#approx_constan</w:delText>
        </w:r>
      </w:del>
      <w:r w:rsidRPr="00AA6D19">
        <w:t>t</w:t>
      </w:r>
    </w:p>
    <w:p w14:paraId="1B659518" w14:textId="77777777" w:rsidR="00426533" w:rsidRPr="00AA6D19" w:rsidRDefault="00426533" w:rsidP="00426533">
      <w:pPr>
        <w:pStyle w:val="Body"/>
        <w:rPr>
          <w:lang w:eastAsia="en-GB"/>
        </w:rPr>
      </w:pPr>
      <w:r w:rsidRPr="00AA6D19">
        <w:t>This</w:t>
      </w:r>
      <w:r>
        <w:t xml:space="preserve"> </w:t>
      </w:r>
      <w:r w:rsidRPr="00AA6D19">
        <w:t>error</w:t>
      </w:r>
      <w:r>
        <w:t xml:space="preserve"> </w:t>
      </w:r>
      <w:r w:rsidRPr="00AA6D19">
        <w:t>lets</w:t>
      </w:r>
      <w:r>
        <w:t xml:space="preserve"> </w:t>
      </w:r>
      <w:r w:rsidRPr="00AA6D19">
        <w:t>you</w:t>
      </w:r>
      <w:r>
        <w:t xml:space="preserve"> </w:t>
      </w:r>
      <w:r w:rsidRPr="00AA6D19">
        <w:t>know</w:t>
      </w:r>
      <w:r>
        <w:t xml:space="preserve"> </w:t>
      </w:r>
      <w:r w:rsidRPr="00AA6D19">
        <w:t>that</w:t>
      </w:r>
      <w:r>
        <w:t xml:space="preserve"> </w:t>
      </w:r>
      <w:r w:rsidRPr="00AA6D19">
        <w:t>Rust</w:t>
      </w:r>
      <w:r>
        <w:t xml:space="preserve"> </w:t>
      </w:r>
      <w:r w:rsidRPr="00AA6D19">
        <w:t>already</w:t>
      </w:r>
      <w:r>
        <w:t xml:space="preserve"> </w:t>
      </w:r>
      <w:r w:rsidRPr="00AA6D19">
        <w:t>has</w:t>
      </w:r>
      <w:r>
        <w:t xml:space="preserve"> </w:t>
      </w:r>
      <w:r w:rsidRPr="00AA6D19">
        <w:t>a</w:t>
      </w:r>
      <w:r>
        <w:t xml:space="preserve"> </w:t>
      </w:r>
      <w:r w:rsidRPr="00AA6D19">
        <w:t>more</w:t>
      </w:r>
      <w:r>
        <w:t xml:space="preserve"> </w:t>
      </w:r>
      <w:r w:rsidRPr="00AA6D19">
        <w:t>precise</w:t>
      </w:r>
      <w:r>
        <w:t xml:space="preserve"> </w:t>
      </w:r>
      <w:r w:rsidRPr="00E25C29">
        <w:rPr>
          <w:rStyle w:val="Literal"/>
        </w:rPr>
        <w:t>PI</w:t>
      </w:r>
      <w:r>
        <w:t xml:space="preserve"> </w:t>
      </w:r>
      <w:r w:rsidRPr="00AA6D19">
        <w:t>constant</w:t>
      </w:r>
      <w:r>
        <w:t xml:space="preserve"> </w:t>
      </w:r>
      <w:r w:rsidRPr="00AA6D19">
        <w:t>defined,</w:t>
      </w:r>
      <w:r>
        <w:t xml:space="preserve"> </w:t>
      </w:r>
      <w:r w:rsidRPr="00AA6D19">
        <w:t>and</w:t>
      </w:r>
      <w:r>
        <w:t xml:space="preserve"> </w:t>
      </w:r>
      <w:r w:rsidRPr="00AA6D19">
        <w:t>that</w:t>
      </w:r>
      <w:r>
        <w:t xml:space="preserve"> </w:t>
      </w:r>
      <w:r w:rsidRPr="00AA6D19">
        <w:t>your</w:t>
      </w:r>
      <w:r>
        <w:t xml:space="preserve"> </w:t>
      </w:r>
      <w:r w:rsidRPr="00AA6D19">
        <w:t>program</w:t>
      </w:r>
      <w:r>
        <w:t xml:space="preserve"> </w:t>
      </w:r>
      <w:r w:rsidRPr="00AA6D19">
        <w:t>would</w:t>
      </w:r>
      <w:r>
        <w:t xml:space="preserve"> </w:t>
      </w:r>
      <w:r w:rsidRPr="00AA6D19">
        <w:t>be</w:t>
      </w:r>
      <w:r>
        <w:t xml:space="preserve"> </w:t>
      </w:r>
      <w:r w:rsidRPr="00AA6D19">
        <w:t>more</w:t>
      </w:r>
      <w:r>
        <w:t xml:space="preserve"> </w:t>
      </w:r>
      <w:r w:rsidRPr="00AA6D19">
        <w:t>correct</w:t>
      </w:r>
      <w:r>
        <w:t xml:space="preserve"> </w:t>
      </w:r>
      <w:r w:rsidRPr="00AA6D19">
        <w:t>if</w:t>
      </w:r>
      <w:r>
        <w:t xml:space="preserve"> </w:t>
      </w:r>
      <w:r w:rsidRPr="00AA6D19">
        <w:t>you</w:t>
      </w:r>
      <w:r>
        <w:t xml:space="preserve"> </w:t>
      </w:r>
      <w:r w:rsidRPr="00AA6D19">
        <w:t>used</w:t>
      </w:r>
      <w:r>
        <w:t xml:space="preserve"> </w:t>
      </w:r>
      <w:r w:rsidRPr="00AA6D19">
        <w:t>the</w:t>
      </w:r>
      <w:r>
        <w:t xml:space="preserve"> </w:t>
      </w:r>
      <w:r w:rsidRPr="00AA6D19">
        <w:t>constant</w:t>
      </w:r>
      <w:r>
        <w:t xml:space="preserve"> </w:t>
      </w:r>
      <w:r w:rsidRPr="00AA6D19">
        <w:t>instead.</w:t>
      </w:r>
      <w:r>
        <w:t xml:space="preserve"> </w:t>
      </w:r>
      <w:r w:rsidRPr="00AA6D19">
        <w:t>You</w:t>
      </w:r>
      <w:r>
        <w:t xml:space="preserve"> </w:t>
      </w:r>
      <w:r w:rsidRPr="00AA6D19">
        <w:t>would</w:t>
      </w:r>
      <w:r>
        <w:t xml:space="preserve"> </w:t>
      </w:r>
      <w:r w:rsidRPr="00AA6D19">
        <w:t>then</w:t>
      </w:r>
      <w:r>
        <w:t xml:space="preserve"> </w:t>
      </w:r>
      <w:r w:rsidRPr="00AA6D19">
        <w:t>change</w:t>
      </w:r>
      <w:r>
        <w:t xml:space="preserve"> </w:t>
      </w:r>
      <w:r w:rsidRPr="00AA6D19">
        <w:t>your</w:t>
      </w:r>
      <w:r>
        <w:t xml:space="preserve"> </w:t>
      </w:r>
      <w:r w:rsidRPr="00AA6D19">
        <w:t>code</w:t>
      </w:r>
      <w:r>
        <w:t xml:space="preserve"> </w:t>
      </w:r>
      <w:r w:rsidRPr="00AA6D19">
        <w:t>to</w:t>
      </w:r>
      <w:r>
        <w:t xml:space="preserve"> </w:t>
      </w:r>
      <w:r w:rsidRPr="00AA6D19">
        <w:t>use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PI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constant.</w:t>
      </w:r>
    </w:p>
    <w:p w14:paraId="231567CD" w14:textId="77777777" w:rsidR="00426533" w:rsidRPr="00AA6D19" w:rsidRDefault="00426533" w:rsidP="00426533">
      <w:pPr>
        <w:pStyle w:val="Body"/>
        <w:rPr>
          <w:lang w:eastAsia="en-GB"/>
        </w:rPr>
      </w:pP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following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code</w:t>
      </w:r>
      <w:r>
        <w:rPr>
          <w:lang w:eastAsia="en-GB"/>
        </w:rPr>
        <w:t xml:space="preserve"> </w:t>
      </w:r>
      <w:r w:rsidRPr="00AA6D19">
        <w:rPr>
          <w:lang w:eastAsia="en-GB"/>
        </w:rPr>
        <w:t>doesn’t</w:t>
      </w:r>
      <w:r>
        <w:rPr>
          <w:lang w:eastAsia="en-GB"/>
        </w:rPr>
        <w:t xml:space="preserve"> </w:t>
      </w:r>
      <w:r w:rsidRPr="00AA6D19">
        <w:rPr>
          <w:lang w:eastAsia="en-GB"/>
        </w:rPr>
        <w:t>result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any</w:t>
      </w:r>
      <w:r>
        <w:rPr>
          <w:lang w:eastAsia="en-GB"/>
        </w:rPr>
        <w:t xml:space="preserve"> </w:t>
      </w:r>
      <w:r w:rsidRPr="00AA6D19">
        <w:rPr>
          <w:lang w:eastAsia="en-GB"/>
        </w:rPr>
        <w:t>errors</w:t>
      </w:r>
      <w:r>
        <w:rPr>
          <w:lang w:eastAsia="en-GB"/>
        </w:rPr>
        <w:t xml:space="preserve"> </w:t>
      </w:r>
      <w:r w:rsidRPr="00AA6D19">
        <w:rPr>
          <w:lang w:eastAsia="en-GB"/>
        </w:rPr>
        <w:t>or</w:t>
      </w:r>
      <w:r>
        <w:rPr>
          <w:lang w:eastAsia="en-GB"/>
        </w:rPr>
        <w:t xml:space="preserve"> </w:t>
      </w:r>
      <w:r w:rsidRPr="00AA6D19">
        <w:rPr>
          <w:lang w:eastAsia="en-GB"/>
        </w:rPr>
        <w:t>warnings</w:t>
      </w:r>
      <w:r>
        <w:rPr>
          <w:lang w:eastAsia="en-GB"/>
        </w:rPr>
        <w:t xml:space="preserve"> </w:t>
      </w:r>
      <w:r w:rsidRPr="00AA6D19">
        <w:rPr>
          <w:lang w:eastAsia="en-GB"/>
        </w:rPr>
        <w:t>from</w:t>
      </w:r>
      <w:r>
        <w:rPr>
          <w:lang w:eastAsia="en-GB"/>
        </w:rPr>
        <w:t xml:space="preserve"> </w:t>
      </w:r>
      <w:r w:rsidRPr="00AA6D19">
        <w:rPr>
          <w:lang w:eastAsia="en-GB"/>
        </w:rPr>
        <w:t>Clippy:</w:t>
      </w:r>
    </w:p>
    <w:p w14:paraId="073BF227" w14:textId="041201C8" w:rsidR="00426533" w:rsidRPr="00AA6D19" w:rsidRDefault="00423B01" w:rsidP="00423B01">
      <w:pPr>
        <w:pStyle w:val="CodeLabel"/>
        <w:rPr>
          <w:lang w:eastAsia="en-GB"/>
        </w:rPr>
      </w:pPr>
      <w:commentRangeStart w:id="98"/>
      <w:commentRangeStart w:id="99"/>
      <w:del w:id="100" w:author="Carol Nichols" w:date="2022-08-29T20:22:00Z">
        <w:r w:rsidDel="008F33AF">
          <w:rPr>
            <w:lang w:eastAsia="en-GB"/>
          </w:rPr>
          <w:lastRenderedPageBreak/>
          <w:delText>s</w:delText>
        </w:r>
      </w:del>
      <w:r w:rsidR="00426533" w:rsidRPr="00AA6D19">
        <w:rPr>
          <w:lang w:eastAsia="en-GB"/>
        </w:rPr>
        <w:t>src</w:t>
      </w:r>
      <w:commentRangeEnd w:id="98"/>
      <w:r w:rsidR="0002774A">
        <w:rPr>
          <w:rStyle w:val="CommentReference"/>
          <w:rFonts w:ascii="Times New Roman" w:hAnsi="Times New Roman" w:cs="Times New Roman"/>
          <w:i w:val="0"/>
          <w:color w:val="auto"/>
          <w:lang w:val="en-CA"/>
        </w:rPr>
        <w:commentReference w:id="98"/>
      </w:r>
      <w:commentRangeEnd w:id="99"/>
      <w:r w:rsidR="00FF022C">
        <w:rPr>
          <w:rStyle w:val="CommentReference"/>
          <w:rFonts w:ascii="Times New Roman" w:hAnsi="Times New Roman" w:cs="Times New Roman"/>
          <w:i w:val="0"/>
          <w:color w:val="auto"/>
          <w:lang w:val="en-CA"/>
        </w:rPr>
        <w:commentReference w:id="99"/>
      </w:r>
      <w:r w:rsidR="00426533" w:rsidRPr="00AA6D19">
        <w:rPr>
          <w:lang w:eastAsia="en-GB"/>
        </w:rPr>
        <w:t>/main.rs</w:t>
      </w:r>
    </w:p>
    <w:p w14:paraId="21C56B02" w14:textId="77777777" w:rsidR="00426533" w:rsidRPr="0081476D" w:rsidRDefault="00426533" w:rsidP="00426533">
      <w:pPr>
        <w:pStyle w:val="Code"/>
        <w:rPr>
          <w:rStyle w:val="LiteralGray"/>
          <w:rPrChange w:id="101" w:author="Carol Nichols" w:date="2022-08-30T20:11:00Z">
            <w:rPr/>
          </w:rPrChange>
        </w:rPr>
      </w:pPr>
      <w:r w:rsidRPr="0081476D">
        <w:rPr>
          <w:rStyle w:val="LiteralGray"/>
          <w:rPrChange w:id="102" w:author="Carol Nichols" w:date="2022-08-30T20:11:00Z">
            <w:rPr/>
          </w:rPrChange>
        </w:rPr>
        <w:t>fn main() {</w:t>
      </w:r>
    </w:p>
    <w:p w14:paraId="2DA6DEFB" w14:textId="77777777" w:rsidR="00426533" w:rsidRPr="00AA6D19" w:rsidRDefault="00426533" w:rsidP="00426533">
      <w:pPr>
        <w:pStyle w:val="Code"/>
      </w:pPr>
      <w:r>
        <w:t xml:space="preserve">    </w:t>
      </w:r>
      <w:r w:rsidRPr="00AA6D19">
        <w:t>let</w:t>
      </w:r>
      <w:r>
        <w:t xml:space="preserve"> </w:t>
      </w:r>
      <w:r w:rsidRPr="00AA6D19">
        <w:t>x</w:t>
      </w:r>
      <w:r>
        <w:t xml:space="preserve"> </w:t>
      </w:r>
      <w:r w:rsidRPr="00AA6D19">
        <w:t>=</w:t>
      </w:r>
      <w:r>
        <w:t xml:space="preserve"> </w:t>
      </w:r>
      <w:r w:rsidRPr="00AA6D19">
        <w:t>std::f64::consts::PI;</w:t>
      </w:r>
    </w:p>
    <w:p w14:paraId="75C4FFF3" w14:textId="77777777" w:rsidR="00426533" w:rsidRPr="0081476D" w:rsidRDefault="00426533" w:rsidP="00426533">
      <w:pPr>
        <w:pStyle w:val="Code"/>
        <w:rPr>
          <w:rStyle w:val="LiteralGray"/>
          <w:rPrChange w:id="103" w:author="Carol Nichols" w:date="2022-08-30T20:11:00Z">
            <w:rPr/>
          </w:rPrChange>
        </w:rPr>
      </w:pPr>
      <w:r w:rsidRPr="0081476D">
        <w:rPr>
          <w:rStyle w:val="LiteralGray"/>
          <w:rPrChange w:id="104" w:author="Carol Nichols" w:date="2022-08-30T20:11:00Z">
            <w:rPr/>
          </w:rPrChange>
        </w:rPr>
        <w:t xml:space="preserve">    let r = 8.0;</w:t>
      </w:r>
    </w:p>
    <w:p w14:paraId="219BF308" w14:textId="77777777" w:rsidR="00426533" w:rsidRPr="0081476D" w:rsidRDefault="00426533" w:rsidP="00426533">
      <w:pPr>
        <w:pStyle w:val="Code"/>
        <w:rPr>
          <w:rStyle w:val="LiteralGray"/>
          <w:rPrChange w:id="105" w:author="Carol Nichols" w:date="2022-08-30T20:11:00Z">
            <w:rPr/>
          </w:rPrChange>
        </w:rPr>
      </w:pPr>
      <w:r w:rsidRPr="0081476D">
        <w:rPr>
          <w:rStyle w:val="LiteralGray"/>
          <w:rPrChange w:id="106" w:author="Carol Nichols" w:date="2022-08-30T20:11:00Z">
            <w:rPr/>
          </w:rPrChange>
        </w:rPr>
        <w:t xml:space="preserve">    println!("the area of the circle is {}", x * r * r);</w:t>
      </w:r>
    </w:p>
    <w:p w14:paraId="76C74728" w14:textId="77777777" w:rsidR="00426533" w:rsidRPr="0081476D" w:rsidRDefault="00426533" w:rsidP="00426533">
      <w:pPr>
        <w:pStyle w:val="Code"/>
        <w:rPr>
          <w:rStyle w:val="LiteralGray"/>
          <w:rPrChange w:id="107" w:author="Carol Nichols" w:date="2022-08-30T20:11:00Z">
            <w:rPr/>
          </w:rPrChange>
        </w:rPr>
      </w:pPr>
      <w:r w:rsidRPr="0081476D">
        <w:rPr>
          <w:rStyle w:val="LiteralGray"/>
          <w:rPrChange w:id="108" w:author="Carol Nichols" w:date="2022-08-30T20:11:00Z">
            <w:rPr/>
          </w:rPrChange>
        </w:rPr>
        <w:t>}</w:t>
      </w:r>
    </w:p>
    <w:p w14:paraId="5601ADC9" w14:textId="6C664B34" w:rsidR="00426533" w:rsidRPr="00AA6D19" w:rsidRDefault="00426533" w:rsidP="00426533">
      <w:pPr>
        <w:pStyle w:val="Body"/>
        <w:rPr>
          <w:lang w:eastAsia="en-GB"/>
        </w:rPr>
      </w:pPr>
      <w:r w:rsidRPr="00AA6D19">
        <w:t>For</w:t>
      </w:r>
      <w:r>
        <w:t xml:space="preserve"> </w:t>
      </w:r>
      <w:r w:rsidRPr="00AA6D19">
        <w:t>more</w:t>
      </w:r>
      <w:r>
        <w:t xml:space="preserve"> </w:t>
      </w:r>
      <w:r w:rsidRPr="00AA6D19">
        <w:t>information</w:t>
      </w:r>
      <w:r>
        <w:t xml:space="preserve"> </w:t>
      </w:r>
      <w:r w:rsidRPr="00AA6D19">
        <w:t>on</w:t>
      </w:r>
      <w:r>
        <w:t xml:space="preserve"> </w:t>
      </w:r>
      <w:r w:rsidRPr="00AA6D19">
        <w:t>Clippy,</w:t>
      </w:r>
      <w:r>
        <w:t xml:space="preserve"> </w:t>
      </w:r>
      <w:r w:rsidRPr="00AA6D19">
        <w:t>see</w:t>
      </w:r>
      <w:r>
        <w:t xml:space="preserve"> </w:t>
      </w:r>
      <w:r w:rsidRPr="00AA6D19">
        <w:t>its</w:t>
      </w:r>
      <w:r>
        <w:t xml:space="preserve"> </w:t>
      </w:r>
      <w:r w:rsidRPr="00AA6D19">
        <w:t>documentation</w:t>
      </w:r>
      <w:r>
        <w:t xml:space="preserve"> </w:t>
      </w:r>
      <w:r w:rsidRPr="00AA6D19">
        <w:t>at</w:t>
      </w:r>
      <w:r>
        <w:t xml:space="preserve"> </w:t>
      </w:r>
      <w:hyperlink r:id="rId13" w:history="1">
        <w:r w:rsidRPr="00423B01">
          <w:rPr>
            <w:rStyle w:val="LinkURL"/>
          </w:rPr>
          <w:t>https://github.com/rust-lang/rust-clippy</w:t>
        </w:r>
      </w:hyperlink>
      <w:r w:rsidRPr="00423B01">
        <w:rPr>
          <w:rStyle w:val="LinkURL"/>
        </w:rPr>
        <w:t>.</w:t>
      </w:r>
      <w:ins w:id="109" w:author="Carol Nichols" w:date="2022-08-30T20:01:00Z">
        <w:r w:rsidR="00574321">
          <w:rPr>
            <w:lang w:eastAsia="en-GB"/>
          </w:rPr>
          <w:fldChar w:fldCharType="begin"/>
        </w:r>
        <w:r w:rsidR="00574321">
          <w:instrText xml:space="preserve"> XE "Clippy</w:instrText>
        </w:r>
        <w:r w:rsidR="00574321" w:rsidRPr="00BE574B">
          <w:instrText xml:space="preserve"> </w:instrText>
        </w:r>
        <w:r w:rsidR="00574321">
          <w:instrText>end</w:instrText>
        </w:r>
        <w:r w:rsidR="00574321" w:rsidRPr="00BE574B">
          <w:instrText>Range</w:instrText>
        </w:r>
        <w:r w:rsidR="00574321">
          <w:instrText xml:space="preserve">" </w:instrText>
        </w:r>
        <w:r w:rsidR="00574321">
          <w:rPr>
            <w:lang w:eastAsia="en-GB"/>
          </w:rPr>
          <w:fldChar w:fldCharType="end"/>
        </w:r>
        <w:r w:rsidR="00574321">
          <w:rPr>
            <w:lang w:eastAsia="en-GB"/>
          </w:rPr>
          <w:fldChar w:fldCharType="begin"/>
        </w:r>
        <w:r w:rsidR="00574321">
          <w:instrText xml:space="preserve"> XE "lints</w:instrText>
        </w:r>
        <w:r w:rsidR="00574321" w:rsidRPr="00BE574B">
          <w:instrText xml:space="preserve"> </w:instrText>
        </w:r>
        <w:r w:rsidR="00574321">
          <w:instrText>end</w:instrText>
        </w:r>
        <w:r w:rsidR="00574321" w:rsidRPr="00BE574B">
          <w:instrText>Range</w:instrText>
        </w:r>
        <w:r w:rsidR="00574321">
          <w:instrText xml:space="preserve">" </w:instrText>
        </w:r>
        <w:r w:rsidR="00574321">
          <w:rPr>
            <w:lang w:eastAsia="en-GB"/>
          </w:rPr>
          <w:fldChar w:fldCharType="end"/>
        </w:r>
        <w:r w:rsidR="00574321">
          <w:rPr>
            <w:lang w:eastAsia="en-GB"/>
          </w:rPr>
          <w:fldChar w:fldCharType="begin"/>
        </w:r>
        <w:r w:rsidR="00574321">
          <w:instrText xml:space="preserve"> XE "Cargo:commands:clippy</w:instrText>
        </w:r>
        <w:r w:rsidR="00574321" w:rsidRPr="00BE574B">
          <w:instrText xml:space="preserve"> </w:instrText>
        </w:r>
        <w:r w:rsidR="00574321">
          <w:instrText>end</w:instrText>
        </w:r>
        <w:r w:rsidR="00574321" w:rsidRPr="00BE574B">
          <w:instrText>Range</w:instrText>
        </w:r>
        <w:r w:rsidR="00574321">
          <w:instrText xml:space="preserve">" </w:instrText>
        </w:r>
        <w:r w:rsidR="00574321">
          <w:rPr>
            <w:lang w:eastAsia="en-GB"/>
          </w:rPr>
          <w:fldChar w:fldCharType="end"/>
        </w:r>
      </w:ins>
    </w:p>
    <w:bookmarkStart w:id="110" w:name="ide-integration-using-`rust-analyzer`"/>
    <w:bookmarkEnd w:id="110"/>
    <w:p w14:paraId="1974D35C" w14:textId="398405E9" w:rsidR="00426533" w:rsidRPr="00AA6D19" w:rsidRDefault="0081476D" w:rsidP="00426533">
      <w:pPr>
        <w:pStyle w:val="HeadA"/>
        <w:rPr>
          <w:lang w:eastAsia="en-GB"/>
        </w:rPr>
      </w:pPr>
      <w:ins w:id="111" w:author="Carol Nichols" w:date="2022-08-30T20:12:00Z">
        <w:r>
          <w:rPr>
            <w:lang w:eastAsia="en-GB"/>
          </w:rPr>
          <w:fldChar w:fldCharType="begin"/>
        </w:r>
        <w:r>
          <w:instrText xml:space="preserve"> XE "</w:instrText>
        </w:r>
        <w:r>
          <w:instrText>IDE (Integrated Development Environment)</w:instrText>
        </w:r>
        <w:r w:rsidRPr="00BE574B">
          <w:instrText xml:space="preserve"> </w:instrText>
        </w:r>
        <w:r>
          <w:instrText>start</w:instrText>
        </w:r>
        <w:r w:rsidRPr="00BE574B">
          <w:instrText>Range</w:instrText>
        </w:r>
        <w:r>
          <w:instrText xml:space="preserve">" </w:instrText>
        </w:r>
        <w:r>
          <w:rPr>
            <w:lang w:eastAsia="en-GB"/>
          </w:rPr>
          <w:fldChar w:fldCharType="end"/>
        </w:r>
        <w:r>
          <w:rPr>
            <w:lang w:eastAsia="en-GB"/>
          </w:rPr>
          <w:fldChar w:fldCharType="begin"/>
        </w:r>
        <w:r>
          <w:instrText xml:space="preserve"> XE "Integrated Development Environment</w:instrText>
        </w:r>
        <w:r>
          <w:instrText xml:space="preserve"> (IDE</w:instrText>
        </w:r>
        <w:r>
          <w:instrText>)</w:instrText>
        </w:r>
        <w:r w:rsidRPr="00BE574B">
          <w:instrText xml:space="preserve"> </w:instrText>
        </w:r>
        <w:r>
          <w:instrText>start</w:instrText>
        </w:r>
        <w:r w:rsidRPr="00BE574B">
          <w:instrText>Range</w:instrText>
        </w:r>
        <w:r>
          <w:instrText xml:space="preserve">" </w:instrText>
        </w:r>
        <w:r>
          <w:rPr>
            <w:lang w:eastAsia="en-GB"/>
          </w:rPr>
          <w:fldChar w:fldCharType="end"/>
        </w:r>
        <w:r w:rsidR="00C91AC6">
          <w:rPr>
            <w:lang w:eastAsia="en-GB"/>
          </w:rPr>
          <w:fldChar w:fldCharType="begin"/>
        </w:r>
        <w:r w:rsidR="00C91AC6">
          <w:instrText xml:space="preserve"> XE "</w:instrText>
        </w:r>
        <w:r w:rsidR="00C91AC6">
          <w:instrText>rust-analyzer</w:instrText>
        </w:r>
        <w:r w:rsidR="00C91AC6" w:rsidRPr="00BE574B">
          <w:instrText xml:space="preserve"> </w:instrText>
        </w:r>
        <w:r w:rsidR="00C91AC6">
          <w:instrText>start</w:instrText>
        </w:r>
        <w:r w:rsidR="00C91AC6" w:rsidRPr="00BE574B">
          <w:instrText>Range</w:instrText>
        </w:r>
        <w:r w:rsidR="00C91AC6">
          <w:instrText xml:space="preserve">" </w:instrText>
        </w:r>
        <w:r w:rsidR="00C91AC6">
          <w:rPr>
            <w:lang w:eastAsia="en-GB"/>
          </w:rPr>
          <w:fldChar w:fldCharType="end"/>
        </w:r>
      </w:ins>
      <w:r w:rsidR="00426533" w:rsidRPr="00AA6D19">
        <w:rPr>
          <w:lang w:eastAsia="en-GB"/>
        </w:rPr>
        <w:t>IDE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Integration</w:t>
      </w:r>
      <w:r w:rsidR="00426533">
        <w:rPr>
          <w:lang w:eastAsia="en-GB"/>
        </w:rPr>
        <w:t xml:space="preserve"> </w:t>
      </w:r>
      <w:r w:rsidR="00426533" w:rsidRPr="00AA6D19">
        <w:rPr>
          <w:lang w:eastAsia="en-GB"/>
        </w:rPr>
        <w:t>Using</w:t>
      </w:r>
      <w:r w:rsidR="00426533">
        <w:rPr>
          <w:lang w:eastAsia="en-GB"/>
        </w:rPr>
        <w:t xml:space="preserve"> </w:t>
      </w:r>
      <w:r w:rsidR="00426533" w:rsidRPr="00435043">
        <w:t>rust-analyzer</w:t>
      </w:r>
    </w:p>
    <w:p w14:paraId="31DD3402" w14:textId="2AAED0E2" w:rsidR="00426533" w:rsidRPr="00AA6D19" w:rsidRDefault="00426533" w:rsidP="00426533">
      <w:pPr>
        <w:pStyle w:val="Body"/>
        <w:rPr>
          <w:lang w:eastAsia="en-GB"/>
        </w:rPr>
      </w:pP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help</w:t>
      </w:r>
      <w:r>
        <w:rPr>
          <w:lang w:eastAsia="en-GB"/>
        </w:rPr>
        <w:t xml:space="preserve"> </w:t>
      </w:r>
      <w:ins w:id="112" w:author="Audrey Doyle" w:date="2022-08-07T15:18:00Z">
        <w:r w:rsidR="0002774A">
          <w:rPr>
            <w:lang w:eastAsia="en-GB"/>
          </w:rPr>
          <w:t xml:space="preserve">with </w:t>
        </w:r>
      </w:ins>
      <w:r w:rsidRPr="00AA6D19">
        <w:rPr>
          <w:lang w:eastAsia="en-GB"/>
        </w:rPr>
        <w:t>IDE</w:t>
      </w:r>
      <w:r>
        <w:rPr>
          <w:lang w:eastAsia="en-GB"/>
        </w:rPr>
        <w:t xml:space="preserve"> </w:t>
      </w:r>
      <w:r w:rsidRPr="00AA6D19">
        <w:rPr>
          <w:lang w:eastAsia="en-GB"/>
        </w:rPr>
        <w:t>integration,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community</w:t>
      </w:r>
      <w:r>
        <w:rPr>
          <w:lang w:eastAsia="en-GB"/>
        </w:rPr>
        <w:t xml:space="preserve"> </w:t>
      </w:r>
      <w:r w:rsidRPr="00AA6D19">
        <w:rPr>
          <w:lang w:eastAsia="en-GB"/>
        </w:rPr>
        <w:t>recommends</w:t>
      </w:r>
      <w:r>
        <w:rPr>
          <w:lang w:eastAsia="en-GB"/>
        </w:rPr>
        <w:t xml:space="preserve"> </w:t>
      </w:r>
      <w:r w:rsidRPr="00AA6D19">
        <w:rPr>
          <w:lang w:eastAsia="en-GB"/>
        </w:rPr>
        <w:t>using</w:t>
      </w:r>
      <w:r>
        <w:rPr>
          <w:lang w:eastAsia="en-GB"/>
        </w:rPr>
        <w:t xml:space="preserve"> </w:t>
      </w:r>
      <w:r w:rsidRPr="00E25C29">
        <w:rPr>
          <w:rStyle w:val="Literal"/>
        </w:rPr>
        <w:t>rust-analyzer</w:t>
      </w:r>
      <w:r w:rsidRPr="00AA6D19">
        <w:rPr>
          <w:lang w:eastAsia="en-GB"/>
        </w:rPr>
        <w:t>.</w:t>
      </w:r>
      <w:r>
        <w:rPr>
          <w:lang w:eastAsia="en-GB"/>
        </w:rPr>
        <w:t xml:space="preserve"> </w:t>
      </w:r>
      <w:r w:rsidRPr="00AA6D19">
        <w:rPr>
          <w:lang w:eastAsia="en-GB"/>
        </w:rPr>
        <w:t>This</w:t>
      </w:r>
      <w:r>
        <w:rPr>
          <w:lang w:eastAsia="en-GB"/>
        </w:rPr>
        <w:t xml:space="preserve"> </w:t>
      </w:r>
      <w:r w:rsidRPr="00AA6D19">
        <w:rPr>
          <w:lang w:eastAsia="en-GB"/>
        </w:rPr>
        <w:t>tool</w:t>
      </w:r>
      <w:r>
        <w:rPr>
          <w:lang w:eastAsia="en-GB"/>
        </w:rPr>
        <w:t xml:space="preserve"> </w:t>
      </w:r>
      <w:r w:rsidRPr="00AA6D19">
        <w:rPr>
          <w:lang w:eastAsia="en-GB"/>
        </w:rPr>
        <w:t>is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set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compiler-centric</w:t>
      </w:r>
      <w:r>
        <w:rPr>
          <w:lang w:eastAsia="en-GB"/>
        </w:rPr>
        <w:t xml:space="preserve"> </w:t>
      </w:r>
      <w:r w:rsidRPr="00AA6D19">
        <w:rPr>
          <w:lang w:eastAsia="en-GB"/>
        </w:rPr>
        <w:t>utilities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speak</w:t>
      </w:r>
      <w:del w:id="113" w:author="Audrey Doyle" w:date="2022-08-07T15:23:00Z">
        <w:r w:rsidRPr="00AA6D19" w:rsidDel="00C9403E">
          <w:rPr>
            <w:lang w:eastAsia="en-GB"/>
          </w:rPr>
          <w:delText>s</w:delText>
        </w:r>
      </w:del>
      <w:r>
        <w:rPr>
          <w:lang w:eastAsia="en-GB"/>
        </w:rPr>
        <w:t xml:space="preserve"> </w:t>
      </w:r>
      <w:del w:id="114" w:author="Audrey Doyle" w:date="2022-08-07T15:18:00Z">
        <w:r w:rsidRPr="00AA6D19" w:rsidDel="0002774A">
          <w:rPr>
            <w:lang w:eastAsia="en-GB"/>
          </w:rPr>
          <w:delText>the</w:delText>
        </w:r>
        <w:r w:rsidDel="0002774A">
          <w:rPr>
            <w:lang w:eastAsia="en-GB"/>
          </w:rPr>
          <w:delText xml:space="preserve"> </w:delText>
        </w:r>
      </w:del>
      <w:r w:rsidRPr="00AA6D19">
        <w:rPr>
          <w:lang w:eastAsia="en-GB"/>
        </w:rPr>
        <w:t>Language</w:t>
      </w:r>
      <w:r>
        <w:rPr>
          <w:lang w:eastAsia="en-GB"/>
        </w:rPr>
        <w:t xml:space="preserve"> </w:t>
      </w:r>
      <w:r w:rsidRPr="00AA6D19">
        <w:rPr>
          <w:lang w:eastAsia="en-GB"/>
        </w:rPr>
        <w:t>Server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Protocol</w:t>
      </w:r>
      <w:ins w:id="115" w:author="Carol Nichols" w:date="2022-08-30T20:14:00Z">
        <w:r w:rsidR="00A36DB5">
          <w:rPr>
            <w:lang w:eastAsia="en-GB"/>
          </w:rPr>
          <w:fldChar w:fldCharType="begin"/>
        </w:r>
        <w:r w:rsidR="00A36DB5">
          <w:instrText xml:space="preserve"> XE "Language Server Protocol" </w:instrText>
        </w:r>
        <w:r w:rsidR="00A36DB5">
          <w:rPr>
            <w:lang w:eastAsia="en-GB"/>
          </w:rPr>
          <w:fldChar w:fldCharType="end"/>
        </w:r>
      </w:ins>
      <w:r w:rsidRPr="00AA6D19">
        <w:rPr>
          <w:lang w:eastAsia="en-GB"/>
        </w:rPr>
        <w:t>,</w:t>
      </w:r>
      <w:r>
        <w:rPr>
          <w:lang w:eastAsia="en-GB"/>
        </w:rPr>
        <w:t xml:space="preserve"> </w:t>
      </w:r>
      <w:r w:rsidRPr="00AA6D19">
        <w:rPr>
          <w:lang w:eastAsia="en-GB"/>
        </w:rPr>
        <w:t>which</w:t>
      </w:r>
      <w:r>
        <w:rPr>
          <w:lang w:eastAsia="en-GB"/>
        </w:rPr>
        <w:t xml:space="preserve"> </w:t>
      </w:r>
      <w:r w:rsidRPr="00AA6D19">
        <w:rPr>
          <w:lang w:eastAsia="en-GB"/>
        </w:rPr>
        <w:t>is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specification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IDEs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programming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languages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communicate</w:t>
      </w:r>
      <w:r>
        <w:rPr>
          <w:lang w:eastAsia="en-GB"/>
        </w:rPr>
        <w:t xml:space="preserve"> </w:t>
      </w:r>
      <w:r w:rsidRPr="00AA6D19">
        <w:rPr>
          <w:lang w:eastAsia="en-GB"/>
        </w:rPr>
        <w:t>with</w:t>
      </w:r>
      <w:r>
        <w:rPr>
          <w:lang w:eastAsia="en-GB"/>
        </w:rPr>
        <w:t xml:space="preserve"> </w:t>
      </w:r>
      <w:r w:rsidRPr="00AA6D19">
        <w:rPr>
          <w:lang w:eastAsia="en-GB"/>
        </w:rPr>
        <w:t>each</w:t>
      </w:r>
      <w:r>
        <w:rPr>
          <w:lang w:eastAsia="en-GB"/>
        </w:rPr>
        <w:t xml:space="preserve"> </w:t>
      </w:r>
      <w:r w:rsidRPr="00AA6D19">
        <w:rPr>
          <w:lang w:eastAsia="en-GB"/>
        </w:rPr>
        <w:t>other.</w:t>
      </w:r>
      <w:r>
        <w:rPr>
          <w:lang w:eastAsia="en-GB"/>
        </w:rPr>
        <w:t xml:space="preserve"> </w:t>
      </w:r>
      <w:r w:rsidRPr="00AA6D19">
        <w:rPr>
          <w:lang w:eastAsia="en-GB"/>
        </w:rPr>
        <w:t>Different</w:t>
      </w:r>
      <w:r>
        <w:rPr>
          <w:lang w:eastAsia="en-GB"/>
        </w:rPr>
        <w:t xml:space="preserve"> </w:t>
      </w:r>
      <w:r w:rsidRPr="00AA6D19">
        <w:rPr>
          <w:lang w:eastAsia="en-GB"/>
        </w:rPr>
        <w:t>clients</w:t>
      </w:r>
      <w:r>
        <w:rPr>
          <w:lang w:eastAsia="en-GB"/>
        </w:rPr>
        <w:t xml:space="preserve"> </w:t>
      </w:r>
      <w:r w:rsidRPr="00AA6D19">
        <w:rPr>
          <w:lang w:eastAsia="en-GB"/>
        </w:rPr>
        <w:t>can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</w:t>
      </w:r>
      <w:r>
        <w:rPr>
          <w:lang w:eastAsia="en-GB"/>
        </w:rPr>
        <w:t xml:space="preserve"> </w:t>
      </w:r>
      <w:r w:rsidRPr="00E25C29">
        <w:rPr>
          <w:rStyle w:val="Literal"/>
        </w:rPr>
        <w:t>rust-analyzer</w:t>
      </w:r>
      <w:r w:rsidRPr="00AA6D19">
        <w:rPr>
          <w:lang w:eastAsia="en-GB"/>
        </w:rPr>
        <w:t>,</w:t>
      </w:r>
      <w:r>
        <w:rPr>
          <w:lang w:eastAsia="en-GB"/>
        </w:rPr>
        <w:t xml:space="preserve"> </w:t>
      </w:r>
      <w:r w:rsidRPr="00AA6D19">
        <w:rPr>
          <w:lang w:eastAsia="en-GB"/>
        </w:rPr>
        <w:t>such</w:t>
      </w:r>
      <w:r>
        <w:rPr>
          <w:lang w:eastAsia="en-GB"/>
        </w:rPr>
        <w:t xml:space="preserve"> </w:t>
      </w:r>
      <w:r w:rsidRPr="00AA6D19">
        <w:rPr>
          <w:lang w:eastAsia="en-GB"/>
        </w:rPr>
        <w:t>as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analyzer</w:t>
      </w:r>
      <w:r>
        <w:rPr>
          <w:lang w:eastAsia="en-GB"/>
        </w:rPr>
        <w:t xml:space="preserve"> </w:t>
      </w:r>
      <w:r w:rsidRPr="00AA6D19">
        <w:rPr>
          <w:lang w:eastAsia="en-GB"/>
        </w:rPr>
        <w:t>plug-in</w:t>
      </w:r>
      <w:r>
        <w:rPr>
          <w:lang w:eastAsia="en-GB"/>
        </w:rPr>
        <w:t xml:space="preserve"> </w:t>
      </w: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Visual</w:t>
      </w:r>
      <w:r>
        <w:rPr>
          <w:lang w:eastAsia="en-GB"/>
        </w:rPr>
        <w:t xml:space="preserve"> </w:t>
      </w:r>
      <w:r w:rsidRPr="00AA6D19">
        <w:rPr>
          <w:lang w:eastAsia="en-GB"/>
        </w:rPr>
        <w:t>Studio</w:t>
      </w:r>
      <w:r>
        <w:rPr>
          <w:lang w:eastAsia="en-GB"/>
        </w:rPr>
        <w:t xml:space="preserve"> </w:t>
      </w:r>
      <w:r w:rsidRPr="00AA6D19">
        <w:rPr>
          <w:lang w:eastAsia="en-GB"/>
        </w:rPr>
        <w:t>Code</w:t>
      </w:r>
      <w:ins w:id="116" w:author="Carol Nichols" w:date="2022-08-30T20:14:00Z">
        <w:r w:rsidR="00A36DB5">
          <w:rPr>
            <w:lang w:eastAsia="en-GB"/>
          </w:rPr>
          <w:fldChar w:fldCharType="begin"/>
        </w:r>
        <w:r w:rsidR="00A36DB5">
          <w:instrText xml:space="preserve"> XE "</w:instrText>
        </w:r>
      </w:ins>
      <w:r w:rsidR="00A36DB5" w:rsidRPr="002C7C76">
        <w:rPr>
          <w:lang w:eastAsia="en-GB"/>
          <w:rPrChange w:id="117" w:author="Carol Nichols" w:date="2022-08-30T20:14:00Z">
            <w:rPr>
              <w:lang w:eastAsia="en-GB"/>
            </w:rPr>
          </w:rPrChange>
        </w:rPr>
        <w:instrText>Visual Studio Code</w:instrText>
      </w:r>
      <w:ins w:id="118" w:author="Carol Nichols" w:date="2022-08-30T20:14:00Z">
        <w:r w:rsidR="00A36DB5">
          <w:instrText xml:space="preserve">" </w:instrText>
        </w:r>
        <w:r w:rsidR="00A36DB5">
          <w:rPr>
            <w:lang w:eastAsia="en-GB"/>
          </w:rPr>
          <w:fldChar w:fldCharType="end"/>
        </w:r>
      </w:ins>
      <w:r>
        <w:rPr>
          <w:lang w:eastAsia="en-GB"/>
        </w:rPr>
        <w:t xml:space="preserve"> </w:t>
      </w:r>
      <w:r w:rsidRPr="00AA6D19">
        <w:rPr>
          <w:lang w:eastAsia="en-GB"/>
        </w:rPr>
        <w:t>at</w:t>
      </w:r>
      <w:r>
        <w:rPr>
          <w:lang w:eastAsia="en-GB"/>
        </w:rPr>
        <w:t xml:space="preserve"> </w:t>
      </w:r>
      <w:hyperlink r:id="rId14" w:history="1">
        <w:r w:rsidRPr="00E80243">
          <w:rPr>
            <w:rStyle w:val="LinkURL"/>
          </w:rPr>
          <w:t>https://marketplace.visualstudio.com/items?itemName=rust-lang.rust-analyzer</w:t>
        </w:r>
      </w:hyperlink>
      <w:r w:rsidRPr="00AA6D19">
        <w:rPr>
          <w:lang w:eastAsia="en-GB"/>
        </w:rPr>
        <w:t>.</w:t>
      </w:r>
    </w:p>
    <w:p w14:paraId="0E21046D" w14:textId="5FC74AE1" w:rsidR="00426533" w:rsidRPr="00AA6D19" w:rsidDel="00AD0778" w:rsidRDefault="00426533" w:rsidP="00426533">
      <w:pPr>
        <w:pStyle w:val="Body"/>
        <w:rPr>
          <w:del w:id="119" w:author="Carol Nichols" w:date="2022-08-29T20:24:00Z"/>
          <w:lang w:eastAsia="en-GB"/>
        </w:rPr>
      </w:pPr>
      <w:r w:rsidRPr="00AA6D19">
        <w:t>Visit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rust-analyzer</w:t>
      </w:r>
      <w:r>
        <w:t xml:space="preserve"> </w:t>
      </w:r>
      <w:r w:rsidRPr="00AA6D19">
        <w:t>project’s</w:t>
      </w:r>
      <w:r>
        <w:t xml:space="preserve"> </w:t>
      </w:r>
      <w:r w:rsidRPr="00AA6D19">
        <w:t>home</w:t>
      </w:r>
      <w:r>
        <w:t xml:space="preserve"> </w:t>
      </w:r>
      <w:r w:rsidRPr="00AA6D19">
        <w:t>page</w:t>
      </w:r>
      <w:r>
        <w:t xml:space="preserve"> </w:t>
      </w:r>
      <w:r w:rsidRPr="00AA6D19">
        <w:t>at</w:t>
      </w:r>
      <w:r>
        <w:t xml:space="preserve"> </w:t>
      </w:r>
      <w:hyperlink r:id="rId15" w:history="1">
        <w:r w:rsidRPr="00E80243">
          <w:rPr>
            <w:rStyle w:val="LinkURL"/>
          </w:rPr>
          <w:t>https://rust-analyzer.github.io</w:t>
        </w:r>
      </w:hyperlink>
      <w:r>
        <w:rPr>
          <w:lang w:eastAsia="en-GB"/>
        </w:rPr>
        <w:t xml:space="preserve"> </w:t>
      </w: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installation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instructions,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then</w:t>
      </w:r>
      <w:r>
        <w:rPr>
          <w:lang w:eastAsia="en-GB"/>
        </w:rPr>
        <w:t xml:space="preserve"> </w:t>
      </w:r>
      <w:r w:rsidRPr="00AA6D19">
        <w:rPr>
          <w:lang w:eastAsia="en-GB"/>
        </w:rPr>
        <w:t>install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language</w:t>
      </w:r>
      <w:r>
        <w:rPr>
          <w:lang w:eastAsia="en-GB"/>
        </w:rPr>
        <w:t xml:space="preserve"> </w:t>
      </w:r>
      <w:r w:rsidRPr="00AA6D19">
        <w:rPr>
          <w:lang w:eastAsia="en-GB"/>
        </w:rPr>
        <w:t>server</w:t>
      </w:r>
      <w:r>
        <w:rPr>
          <w:lang w:eastAsia="en-GB"/>
        </w:rPr>
        <w:t xml:space="preserve"> </w:t>
      </w:r>
      <w:r w:rsidRPr="00AA6D19">
        <w:rPr>
          <w:lang w:eastAsia="en-GB"/>
        </w:rPr>
        <w:t>support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your</w:t>
      </w:r>
      <w:r>
        <w:rPr>
          <w:lang w:eastAsia="en-GB"/>
        </w:rPr>
        <w:t xml:space="preserve"> </w:t>
      </w:r>
      <w:r w:rsidRPr="00AA6D19">
        <w:rPr>
          <w:lang w:eastAsia="en-GB"/>
        </w:rPr>
        <w:t>particular</w:t>
      </w:r>
      <w:r>
        <w:rPr>
          <w:lang w:eastAsia="en-GB"/>
        </w:rPr>
        <w:t xml:space="preserve"> </w:t>
      </w:r>
      <w:r w:rsidRPr="00AA6D19">
        <w:rPr>
          <w:lang w:eastAsia="en-GB"/>
        </w:rPr>
        <w:t>IDE.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Your</w:t>
      </w:r>
      <w:r>
        <w:rPr>
          <w:lang w:eastAsia="en-GB"/>
        </w:rPr>
        <w:t xml:space="preserve"> </w:t>
      </w:r>
      <w:r w:rsidRPr="00AA6D19">
        <w:rPr>
          <w:lang w:eastAsia="en-GB"/>
        </w:rPr>
        <w:t>IDE</w:t>
      </w:r>
      <w:r>
        <w:rPr>
          <w:lang w:eastAsia="en-GB"/>
        </w:rPr>
        <w:t xml:space="preserve"> </w:t>
      </w:r>
      <w:r w:rsidRPr="00AA6D19">
        <w:rPr>
          <w:lang w:eastAsia="en-GB"/>
        </w:rPr>
        <w:t>will</w:t>
      </w:r>
      <w:r>
        <w:rPr>
          <w:lang w:eastAsia="en-GB"/>
        </w:rPr>
        <w:t xml:space="preserve"> </w:t>
      </w:r>
      <w:r w:rsidRPr="00AA6D19">
        <w:rPr>
          <w:lang w:eastAsia="en-GB"/>
        </w:rPr>
        <w:t>gain</w:t>
      </w:r>
      <w:r>
        <w:rPr>
          <w:lang w:eastAsia="en-GB"/>
        </w:rPr>
        <w:t xml:space="preserve"> </w:t>
      </w:r>
      <w:ins w:id="120" w:author="Audrey Doyle" w:date="2022-08-07T15:19:00Z">
        <w:r w:rsidR="00C9403E">
          <w:rPr>
            <w:lang w:eastAsia="en-GB"/>
          </w:rPr>
          <w:t>cap</w:t>
        </w:r>
      </w:ins>
      <w:r w:rsidRPr="00AA6D19">
        <w:rPr>
          <w:lang w:eastAsia="en-GB"/>
        </w:rPr>
        <w:t>abilities</w:t>
      </w:r>
      <w:r>
        <w:rPr>
          <w:lang w:eastAsia="en-GB"/>
        </w:rPr>
        <w:t xml:space="preserve"> </w:t>
      </w:r>
      <w:r w:rsidRPr="00AA6D19">
        <w:rPr>
          <w:lang w:eastAsia="en-GB"/>
        </w:rPr>
        <w:t>such</w:t>
      </w:r>
      <w:r>
        <w:rPr>
          <w:lang w:eastAsia="en-GB"/>
        </w:rPr>
        <w:t xml:space="preserve"> </w:t>
      </w:r>
      <w:r w:rsidRPr="00AA6D19">
        <w:rPr>
          <w:lang w:eastAsia="en-GB"/>
        </w:rPr>
        <w:t>as</w:t>
      </w:r>
      <w:r>
        <w:rPr>
          <w:lang w:eastAsia="en-GB"/>
        </w:rPr>
        <w:t xml:space="preserve"> </w:t>
      </w:r>
      <w:r w:rsidRPr="00AA6D19">
        <w:rPr>
          <w:lang w:eastAsia="en-GB"/>
        </w:rPr>
        <w:t>autocompletion,</w:t>
      </w:r>
      <w:r>
        <w:rPr>
          <w:lang w:eastAsia="en-GB"/>
        </w:rPr>
        <w:t xml:space="preserve"> </w:t>
      </w:r>
      <w:r w:rsidRPr="00AA6D19">
        <w:rPr>
          <w:lang w:eastAsia="en-GB"/>
        </w:rPr>
        <w:t>jump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definition,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inline</w:t>
      </w:r>
      <w:r>
        <w:rPr>
          <w:lang w:eastAsia="en-GB"/>
        </w:rPr>
        <w:t xml:space="preserve"> </w:t>
      </w:r>
      <w:r w:rsidRPr="00AA6D19">
        <w:rPr>
          <w:lang w:eastAsia="en-GB"/>
        </w:rPr>
        <w:t>errors</w:t>
      </w:r>
      <w:del w:id="121" w:author="Carol Nichols" w:date="2022-08-30T20:14:00Z">
        <w:r w:rsidRPr="00AA6D19" w:rsidDel="005F6499">
          <w:rPr>
            <w:lang w:eastAsia="en-GB"/>
          </w:rPr>
          <w:delText>.</w:delText>
        </w:r>
      </w:del>
      <w:ins w:id="122" w:author="Carol Nichols" w:date="2022-08-30T20:14:00Z">
        <w:r w:rsidR="005F6499" w:rsidRPr="005F6499">
          <w:rPr>
            <w:lang w:eastAsia="en-GB"/>
          </w:rPr>
          <w:t xml:space="preserve"> </w:t>
        </w:r>
        <w:r w:rsidR="005F6499">
          <w:rPr>
            <w:lang w:eastAsia="en-GB"/>
          </w:rPr>
          <w:fldChar w:fldCharType="begin"/>
        </w:r>
        <w:r w:rsidR="005F6499">
          <w:instrText xml:space="preserve"> XE "IDE (Integrated Development Environment)</w:instrText>
        </w:r>
        <w:r w:rsidR="005F6499" w:rsidRPr="00BE574B">
          <w:instrText xml:space="preserve"> </w:instrText>
        </w:r>
        <w:r w:rsidR="005F6499">
          <w:instrText>end</w:instrText>
        </w:r>
        <w:r w:rsidR="005F6499" w:rsidRPr="00BE574B">
          <w:instrText>Range</w:instrText>
        </w:r>
        <w:r w:rsidR="005F6499">
          <w:instrText xml:space="preserve">" </w:instrText>
        </w:r>
        <w:r w:rsidR="005F6499">
          <w:rPr>
            <w:lang w:eastAsia="en-GB"/>
          </w:rPr>
          <w:fldChar w:fldCharType="end"/>
        </w:r>
        <w:r w:rsidR="005F6499">
          <w:rPr>
            <w:lang w:eastAsia="en-GB"/>
          </w:rPr>
          <w:fldChar w:fldCharType="begin"/>
        </w:r>
        <w:r w:rsidR="005F6499">
          <w:instrText xml:space="preserve"> XE "Integrated Development Environment (IDE)</w:instrText>
        </w:r>
        <w:r w:rsidR="005F6499" w:rsidRPr="00BE574B">
          <w:instrText xml:space="preserve"> </w:instrText>
        </w:r>
        <w:r w:rsidR="005F6499">
          <w:instrText>end</w:instrText>
        </w:r>
        <w:r w:rsidR="005F6499" w:rsidRPr="00BE574B">
          <w:instrText>Range</w:instrText>
        </w:r>
        <w:r w:rsidR="005F6499">
          <w:instrText xml:space="preserve">" </w:instrText>
        </w:r>
        <w:r w:rsidR="005F6499">
          <w:rPr>
            <w:lang w:eastAsia="en-GB"/>
          </w:rPr>
          <w:fldChar w:fldCharType="end"/>
        </w:r>
        <w:r w:rsidR="005F6499">
          <w:rPr>
            <w:lang w:eastAsia="en-GB"/>
          </w:rPr>
          <w:fldChar w:fldCharType="begin"/>
        </w:r>
        <w:r w:rsidR="005F6499">
          <w:instrText xml:space="preserve"> XE "rust-analyzer</w:instrText>
        </w:r>
        <w:r w:rsidR="005F6499" w:rsidRPr="00BE574B">
          <w:instrText xml:space="preserve"> </w:instrText>
        </w:r>
        <w:r w:rsidR="005F6499">
          <w:instrText>end</w:instrText>
        </w:r>
        <w:r w:rsidR="005F6499" w:rsidRPr="00BE574B">
          <w:instrText>Range</w:instrText>
        </w:r>
        <w:r w:rsidR="005F6499">
          <w:instrText xml:space="preserve">" </w:instrText>
        </w:r>
        <w:r w:rsidR="005F6499">
          <w:rPr>
            <w:lang w:eastAsia="en-GB"/>
          </w:rPr>
          <w:fldChar w:fldCharType="end"/>
        </w:r>
      </w:ins>
    </w:p>
    <w:p w14:paraId="6EA9CE0A" w14:textId="77777777" w:rsidR="00053E72" w:rsidRPr="00E9120D" w:rsidRDefault="00053E72">
      <w:pPr>
        <w:pStyle w:val="Body"/>
        <w:pPrChange w:id="123" w:author="Carol Nichols" w:date="2022-08-29T20:24:00Z">
          <w:pPr>
            <w:pStyle w:val="NoParagraphStyle"/>
          </w:pPr>
        </w:pPrChange>
      </w:pPr>
    </w:p>
    <w:sectPr w:rsidR="00053E72" w:rsidRPr="00E9120D">
      <w:endnotePr>
        <w:numFmt w:val="decimal"/>
      </w:endnotePr>
      <w:pgSz w:w="10080" w:h="13320"/>
      <w:pgMar w:top="900" w:right="960" w:bottom="900" w:left="1020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6" w:author="Carol Nichols" w:date="2022-08-30T19:58:00Z" w:initials="CN">
    <w:p w14:paraId="285D56E6" w14:textId="77777777" w:rsidR="00BC6744" w:rsidRDefault="00BC6744" w:rsidP="000021C7">
      <w:r>
        <w:rPr>
          <w:rStyle w:val="CommentReference"/>
        </w:rPr>
        <w:annotationRef/>
      </w:r>
      <w:r>
        <w:rPr>
          <w:sz w:val="20"/>
          <w:szCs w:val="20"/>
        </w:rPr>
        <w:t>I just realized there was some out-of-date text here so I made some changes to address that</w:t>
      </w:r>
    </w:p>
  </w:comment>
  <w:comment w:id="44" w:author="Carol Nichols" w:date="2022-08-30T20:02:00Z" w:initials="CN">
    <w:p w14:paraId="7A040457" w14:textId="77777777" w:rsidR="00B9618B" w:rsidRDefault="00B9618B" w:rsidP="007E24C8">
      <w:r>
        <w:rPr>
          <w:rStyle w:val="CommentReference"/>
        </w:rPr>
        <w:annotationRef/>
      </w:r>
      <w:r>
        <w:rPr>
          <w:sz w:val="20"/>
          <w:szCs w:val="20"/>
        </w:rPr>
        <w:t xml:space="preserve">Out-of-date text that I fixed here too </w:t>
      </w:r>
    </w:p>
  </w:comment>
  <w:comment w:id="98" w:author="Audrey Doyle" w:date="2022-08-07T15:18:00Z" w:initials="A">
    <w:p w14:paraId="150CCB60" w14:textId="4508C1FF" w:rsidR="0002774A" w:rsidRDefault="0002774A">
      <w:pPr>
        <w:pStyle w:val="CommentText"/>
      </w:pPr>
      <w:r>
        <w:rPr>
          <w:rStyle w:val="CommentReference"/>
        </w:rPr>
        <w:annotationRef/>
      </w:r>
      <w:r>
        <w:t>AU: should this be “src”?</w:t>
      </w:r>
    </w:p>
  </w:comment>
  <w:comment w:id="99" w:author="Carol Nichols" w:date="2022-08-29T20:23:00Z" w:initials="CN">
    <w:p w14:paraId="6A994A12" w14:textId="77777777" w:rsidR="00FF022C" w:rsidRDefault="00FF022C" w:rsidP="00005001">
      <w:r>
        <w:rPr>
          <w:rStyle w:val="CommentReference"/>
        </w:rPr>
        <w:annotationRef/>
      </w:r>
      <w:r>
        <w:rPr>
          <w:sz w:val="20"/>
          <w:szCs w:val="20"/>
        </w:rPr>
        <w:t>Yep, not sure how it got changed… great catch!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85D56E6" w15:done="0"/>
  <w15:commentEx w15:paraId="7A040457" w15:done="0"/>
  <w15:commentEx w15:paraId="150CCB60" w15:done="0"/>
  <w15:commentEx w15:paraId="6A994A12" w15:paraIdParent="150CCB6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8EA53" w16cex:dateUtc="2022-08-30T23:58:00Z"/>
  <w16cex:commentExtensible w16cex:durableId="26B8EB3C" w16cex:dateUtc="2022-08-31T00:02:00Z"/>
  <w16cex:commentExtensible w16cex:durableId="269A563A" w16cex:dateUtc="2022-08-07T19:18:00Z"/>
  <w16cex:commentExtensible w16cex:durableId="26B79ED9" w16cex:dateUtc="2022-08-30T00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5D56E6" w16cid:durableId="26B8EA53"/>
  <w16cid:commentId w16cid:paraId="7A040457" w16cid:durableId="26B8EB3C"/>
  <w16cid:commentId w16cid:paraId="150CCB60" w16cid:durableId="269A563A"/>
  <w16cid:commentId w16cid:paraId="6A994A12" w16cid:durableId="26B79E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48073" w14:textId="77777777" w:rsidR="000E491F" w:rsidRDefault="000E491F" w:rsidP="009E51C3">
      <w:pPr>
        <w:spacing w:after="0" w:line="240" w:lineRule="auto"/>
      </w:pPr>
      <w:r>
        <w:separator/>
      </w:r>
    </w:p>
  </w:endnote>
  <w:endnote w:type="continuationSeparator" w:id="0">
    <w:p w14:paraId="2F3661F0" w14:textId="77777777" w:rsidR="000E491F" w:rsidRDefault="000E491F" w:rsidP="009E5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NewRomanPSMT">
    <w:altName w:val="HGPMinchoE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ewBaskervilleStd-Roman">
    <w:altName w:val="Calibri"/>
    <w:panose1 w:val="020B0604020202020204"/>
    <w:charset w:val="00"/>
    <w:family w:val="roman"/>
    <w:notTrueType/>
    <w:pitch w:val="variable"/>
    <w:sig w:usb0="800000AF" w:usb1="5000204A" w:usb2="00000000" w:usb3="00000000" w:csb0="00000001" w:csb1="00000000"/>
  </w:font>
  <w:font w:name="NewBaskervilleEF-Bold">
    <w:altName w:val="Calibri"/>
    <w:panose1 w:val="020B0604020202020204"/>
    <w:charset w:val="00"/>
    <w:family w:val="auto"/>
    <w:pitch w:val="variable"/>
    <w:sig w:usb0="8000002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PT-Book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heSansMonoCondensed-Plain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BaskervilleSt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heSansMonoCondensed-Bold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9" w:csb1="00000000"/>
  </w:font>
  <w:font w:name="TheSansMonoCondense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ok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DogmaOT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Heavy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ingdings2">
    <w:altName w:val="Arial"/>
    <w:panose1 w:val="020B0604020202020204"/>
    <w:charset w:val="02"/>
    <w:family w:val="auto"/>
    <w:notTrueType/>
    <w:pitch w:val="default"/>
  </w:font>
  <w:font w:name="NewBaskervilleStd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NewBaskerville">
    <w:altName w:val="Calibri"/>
    <w:panose1 w:val="020B0604020202020204"/>
    <w:charset w:val="01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10A19" w14:textId="77777777" w:rsidR="000E491F" w:rsidRDefault="000E491F" w:rsidP="009E51C3">
      <w:pPr>
        <w:spacing w:after="0" w:line="240" w:lineRule="auto"/>
      </w:pPr>
      <w:r>
        <w:separator/>
      </w:r>
    </w:p>
  </w:footnote>
  <w:footnote w:type="continuationSeparator" w:id="0">
    <w:p w14:paraId="5A660BAE" w14:textId="77777777" w:rsidR="000E491F" w:rsidRDefault="000E491F" w:rsidP="009E5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264E2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AF6D3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B8CC1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A4DC3D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60661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6A584D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BD85C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CCCFE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A2E7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BEA5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4AA7F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4B82ED0"/>
    <w:multiLevelType w:val="multilevel"/>
    <w:tmpl w:val="706E9F88"/>
    <w:numStyleLink w:val="ChapterNumbering"/>
  </w:abstractNum>
  <w:abstractNum w:abstractNumId="12" w15:restartNumberingAfterBreak="0">
    <w:nsid w:val="0E015DEE"/>
    <w:multiLevelType w:val="multilevel"/>
    <w:tmpl w:val="9000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9D1E0A"/>
    <w:multiLevelType w:val="hybridMultilevel"/>
    <w:tmpl w:val="BED6969E"/>
    <w:lvl w:ilvl="0" w:tplc="B96CDC94">
      <w:start w:val="1"/>
      <w:numFmt w:val="decimal"/>
      <w:pStyle w:val="ListNumber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1CFB6E03"/>
    <w:multiLevelType w:val="multilevel"/>
    <w:tmpl w:val="706E9F88"/>
    <w:styleLink w:val="ChapterNumbering"/>
    <w:lvl w:ilvl="0">
      <w:start w:val="1"/>
      <w:numFmt w:val="decimal"/>
      <w:pStyle w:val="ChapterNumber"/>
      <w:suff w:val="nothing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HeadANumber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BNumb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CNumber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Restart w:val="1"/>
      <w:pStyle w:val="CaptionLine"/>
      <w:lvlText w:val="Figure %1-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Restart w:val="1"/>
      <w:pStyle w:val="TableTitle"/>
      <w:lvlText w:val="Table %1-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Restart w:val="1"/>
      <w:pStyle w:val="CodeListingCaption"/>
      <w:lvlText w:val="Listing %1-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Restart w:val="0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6292768"/>
    <w:multiLevelType w:val="multilevel"/>
    <w:tmpl w:val="706E9F88"/>
    <w:numStyleLink w:val="ChapterNumbering"/>
  </w:abstractNum>
  <w:abstractNum w:abstractNumId="16" w15:restartNumberingAfterBreak="0">
    <w:nsid w:val="267E6518"/>
    <w:multiLevelType w:val="hybridMultilevel"/>
    <w:tmpl w:val="6E92550E"/>
    <w:lvl w:ilvl="0" w:tplc="5C5EDB50">
      <w:start w:val="1"/>
      <w:numFmt w:val="decimal"/>
      <w:pStyle w:val="BoxListNumb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A3DFF"/>
    <w:multiLevelType w:val="multilevel"/>
    <w:tmpl w:val="24F89ACE"/>
    <w:lvl w:ilvl="0">
      <w:start w:val="1"/>
      <w:numFmt w:val="upperRoman"/>
      <w:lvlText w:val="%1."/>
      <w:lvlJc w:val="left"/>
      <w:pPr>
        <w:ind w:left="144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2160" w:firstLine="0"/>
      </w:pPr>
    </w:lvl>
    <w:lvl w:ilvl="2">
      <w:start w:val="1"/>
      <w:numFmt w:val="decimal"/>
      <w:pStyle w:val="Heading3"/>
      <w:lvlText w:val="%3."/>
      <w:lvlJc w:val="left"/>
      <w:pPr>
        <w:ind w:left="2880" w:firstLine="0"/>
      </w:pPr>
    </w:lvl>
    <w:lvl w:ilvl="3">
      <w:start w:val="1"/>
      <w:numFmt w:val="lowerLetter"/>
      <w:pStyle w:val="Heading4"/>
      <w:lvlText w:val="%4)"/>
      <w:lvlJc w:val="left"/>
      <w:pPr>
        <w:ind w:left="3600" w:firstLine="0"/>
      </w:pPr>
    </w:lvl>
    <w:lvl w:ilvl="4">
      <w:start w:val="1"/>
      <w:numFmt w:val="decimal"/>
      <w:pStyle w:val="Heading5"/>
      <w:lvlText w:val="(%5)"/>
      <w:lvlJc w:val="left"/>
      <w:pPr>
        <w:ind w:left="4320" w:firstLine="0"/>
      </w:pPr>
    </w:lvl>
    <w:lvl w:ilvl="5">
      <w:start w:val="1"/>
      <w:numFmt w:val="lowerLetter"/>
      <w:pStyle w:val="Heading6"/>
      <w:lvlText w:val="(%6)"/>
      <w:lvlJc w:val="left"/>
      <w:pPr>
        <w:ind w:left="5040" w:firstLine="0"/>
      </w:pPr>
    </w:lvl>
    <w:lvl w:ilvl="6">
      <w:start w:val="1"/>
      <w:numFmt w:val="lowerRoman"/>
      <w:pStyle w:val="Heading7"/>
      <w:lvlText w:val="(%7)"/>
      <w:lvlJc w:val="left"/>
      <w:pPr>
        <w:ind w:left="5760" w:firstLine="0"/>
      </w:pPr>
    </w:lvl>
    <w:lvl w:ilvl="7">
      <w:start w:val="1"/>
      <w:numFmt w:val="lowerLetter"/>
      <w:pStyle w:val="Heading8"/>
      <w:lvlText w:val="(%8)"/>
      <w:lvlJc w:val="left"/>
      <w:pPr>
        <w:ind w:left="6480" w:firstLine="0"/>
      </w:pPr>
    </w:lvl>
    <w:lvl w:ilvl="8">
      <w:start w:val="1"/>
      <w:numFmt w:val="lowerRoman"/>
      <w:pStyle w:val="Heading9"/>
      <w:lvlText w:val="(%9)"/>
      <w:lvlJc w:val="left"/>
      <w:pPr>
        <w:ind w:left="7200" w:firstLine="0"/>
      </w:pPr>
    </w:lvl>
  </w:abstractNum>
  <w:abstractNum w:abstractNumId="18" w15:restartNumberingAfterBreak="0">
    <w:nsid w:val="30170EFD"/>
    <w:multiLevelType w:val="multilevel"/>
    <w:tmpl w:val="7894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261F33"/>
    <w:multiLevelType w:val="multilevel"/>
    <w:tmpl w:val="597A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2456B9"/>
    <w:multiLevelType w:val="multilevel"/>
    <w:tmpl w:val="54F6F0E0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Figure %1-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Figure %1-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Restart w:val="1"/>
      <w:lvlText w:val="Table %1-%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Restart w:val="2"/>
      <w:lvlText w:val="Listing %1-%2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3AD05AE"/>
    <w:multiLevelType w:val="hybridMultilevel"/>
    <w:tmpl w:val="FB407340"/>
    <w:lvl w:ilvl="0" w:tplc="A7305A98">
      <w:start w:val="1"/>
      <w:numFmt w:val="bullet"/>
      <w:pStyle w:val="TableListBulleted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F829CF"/>
    <w:multiLevelType w:val="multilevel"/>
    <w:tmpl w:val="706E9F88"/>
    <w:numStyleLink w:val="ChapterNumbering"/>
  </w:abstractNum>
  <w:abstractNum w:abstractNumId="23" w15:restartNumberingAfterBreak="0">
    <w:nsid w:val="556E2F1D"/>
    <w:multiLevelType w:val="hybridMultilevel"/>
    <w:tmpl w:val="D1A41C5A"/>
    <w:lvl w:ilvl="0" w:tplc="0F5CAF4E">
      <w:start w:val="1"/>
      <w:numFmt w:val="lowerLetter"/>
      <w:pStyle w:val="ListNumberSub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5A05430F"/>
    <w:multiLevelType w:val="multilevel"/>
    <w:tmpl w:val="8D5EE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A46494"/>
    <w:multiLevelType w:val="hybridMultilevel"/>
    <w:tmpl w:val="49665D2C"/>
    <w:lvl w:ilvl="0" w:tplc="C1C661C0">
      <w:start w:val="1"/>
      <w:numFmt w:val="bullet"/>
      <w:pStyle w:val="Box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917993"/>
    <w:multiLevelType w:val="multilevel"/>
    <w:tmpl w:val="9F74B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017330"/>
    <w:multiLevelType w:val="hybridMultilevel"/>
    <w:tmpl w:val="4AB0B80C"/>
    <w:lvl w:ilvl="0" w:tplc="4618622C">
      <w:start w:val="1"/>
      <w:numFmt w:val="bullet"/>
      <w:pStyle w:val="List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25203AD"/>
    <w:multiLevelType w:val="hybridMultilevel"/>
    <w:tmpl w:val="88C8E6E2"/>
    <w:lvl w:ilvl="0" w:tplc="79CC0074">
      <w:start w:val="1"/>
      <w:numFmt w:val="decimal"/>
      <w:pStyle w:val="TableListNumb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82435D"/>
    <w:multiLevelType w:val="multilevel"/>
    <w:tmpl w:val="32D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295794"/>
    <w:multiLevelType w:val="multilevel"/>
    <w:tmpl w:val="706E9F88"/>
    <w:numStyleLink w:val="ChapterNumbering"/>
  </w:abstractNum>
  <w:num w:numId="1" w16cid:durableId="1433671816">
    <w:abstractNumId w:val="13"/>
  </w:num>
  <w:num w:numId="2" w16cid:durableId="385304103">
    <w:abstractNumId w:val="23"/>
  </w:num>
  <w:num w:numId="3" w16cid:durableId="1701390650">
    <w:abstractNumId w:val="27"/>
  </w:num>
  <w:num w:numId="4" w16cid:durableId="563373197">
    <w:abstractNumId w:val="17"/>
  </w:num>
  <w:num w:numId="5" w16cid:durableId="44761907">
    <w:abstractNumId w:val="25"/>
  </w:num>
  <w:num w:numId="6" w16cid:durableId="1101072290">
    <w:abstractNumId w:val="16"/>
  </w:num>
  <w:num w:numId="7" w16cid:durableId="1629897676">
    <w:abstractNumId w:val="21"/>
  </w:num>
  <w:num w:numId="8" w16cid:durableId="650138380">
    <w:abstractNumId w:val="28"/>
  </w:num>
  <w:num w:numId="9" w16cid:durableId="2021807744">
    <w:abstractNumId w:val="20"/>
  </w:num>
  <w:num w:numId="10" w16cid:durableId="716858717">
    <w:abstractNumId w:val="14"/>
  </w:num>
  <w:num w:numId="11" w16cid:durableId="344014094">
    <w:abstractNumId w:val="11"/>
  </w:num>
  <w:num w:numId="12" w16cid:durableId="1995179777">
    <w:abstractNumId w:val="15"/>
  </w:num>
  <w:num w:numId="13" w16cid:durableId="2136212814">
    <w:abstractNumId w:val="30"/>
  </w:num>
  <w:num w:numId="14" w16cid:durableId="1485704533">
    <w:abstractNumId w:val="0"/>
  </w:num>
  <w:num w:numId="15" w16cid:durableId="1716389067">
    <w:abstractNumId w:val="22"/>
  </w:num>
  <w:num w:numId="16" w16cid:durableId="1948853847">
    <w:abstractNumId w:val="18"/>
  </w:num>
  <w:num w:numId="17" w16cid:durableId="572155995">
    <w:abstractNumId w:val="29"/>
  </w:num>
  <w:num w:numId="18" w16cid:durableId="1100030454">
    <w:abstractNumId w:val="12"/>
  </w:num>
  <w:num w:numId="19" w16cid:durableId="56125145">
    <w:abstractNumId w:val="26"/>
  </w:num>
  <w:num w:numId="20" w16cid:durableId="1556350176">
    <w:abstractNumId w:val="19"/>
  </w:num>
  <w:num w:numId="21" w16cid:durableId="923298618">
    <w:abstractNumId w:val="24"/>
  </w:num>
  <w:num w:numId="22" w16cid:durableId="1518888446">
    <w:abstractNumId w:val="10"/>
  </w:num>
  <w:num w:numId="23" w16cid:durableId="18893968">
    <w:abstractNumId w:val="8"/>
  </w:num>
  <w:num w:numId="24" w16cid:durableId="1898936086">
    <w:abstractNumId w:val="7"/>
  </w:num>
  <w:num w:numId="25" w16cid:durableId="1625424185">
    <w:abstractNumId w:val="6"/>
  </w:num>
  <w:num w:numId="26" w16cid:durableId="511991852">
    <w:abstractNumId w:val="5"/>
  </w:num>
  <w:num w:numId="27" w16cid:durableId="816648856">
    <w:abstractNumId w:val="9"/>
  </w:num>
  <w:num w:numId="28" w16cid:durableId="149487813">
    <w:abstractNumId w:val="4"/>
  </w:num>
  <w:num w:numId="29" w16cid:durableId="873467445">
    <w:abstractNumId w:val="3"/>
  </w:num>
  <w:num w:numId="30" w16cid:durableId="735199861">
    <w:abstractNumId w:val="2"/>
  </w:num>
  <w:num w:numId="31" w16cid:durableId="1091439241">
    <w:abstractNumId w:val="1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rol Nichols">
    <w15:presenceInfo w15:providerId="Windows Live" w15:userId="e9e82a3b7022bb4e"/>
  </w15:person>
  <w15:person w15:author="Audrey Doyle">
    <w15:presenceInfo w15:providerId="None" w15:userId="Audrey Doy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bordersDoNotSurroundHeader/>
  <w:bordersDoNotSurroundFooter/>
  <w:attachedTemplate r:id="rId1"/>
  <w:linkStyle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533"/>
    <w:rsid w:val="0001390B"/>
    <w:rsid w:val="00013A0F"/>
    <w:rsid w:val="00015785"/>
    <w:rsid w:val="000251C2"/>
    <w:rsid w:val="00026A3C"/>
    <w:rsid w:val="00027719"/>
    <w:rsid w:val="0002774A"/>
    <w:rsid w:val="00032AFB"/>
    <w:rsid w:val="00035713"/>
    <w:rsid w:val="00044C60"/>
    <w:rsid w:val="0005012C"/>
    <w:rsid w:val="00052436"/>
    <w:rsid w:val="00053E72"/>
    <w:rsid w:val="00057F86"/>
    <w:rsid w:val="0006127C"/>
    <w:rsid w:val="000667BA"/>
    <w:rsid w:val="000711B8"/>
    <w:rsid w:val="00071727"/>
    <w:rsid w:val="0007352C"/>
    <w:rsid w:val="000775C2"/>
    <w:rsid w:val="00077AD8"/>
    <w:rsid w:val="00080824"/>
    <w:rsid w:val="000934C9"/>
    <w:rsid w:val="00093911"/>
    <w:rsid w:val="00094EDE"/>
    <w:rsid w:val="000B0A4A"/>
    <w:rsid w:val="000B6D77"/>
    <w:rsid w:val="000C187B"/>
    <w:rsid w:val="000C3488"/>
    <w:rsid w:val="000C4DBF"/>
    <w:rsid w:val="000E23FE"/>
    <w:rsid w:val="000E291C"/>
    <w:rsid w:val="000E491F"/>
    <w:rsid w:val="000E7CB5"/>
    <w:rsid w:val="000F14AB"/>
    <w:rsid w:val="000F70F5"/>
    <w:rsid w:val="000F719F"/>
    <w:rsid w:val="00107966"/>
    <w:rsid w:val="00110424"/>
    <w:rsid w:val="00112E75"/>
    <w:rsid w:val="00113E0A"/>
    <w:rsid w:val="00122DE8"/>
    <w:rsid w:val="00123638"/>
    <w:rsid w:val="00131BCD"/>
    <w:rsid w:val="00133123"/>
    <w:rsid w:val="001435B6"/>
    <w:rsid w:val="00147C28"/>
    <w:rsid w:val="001549E3"/>
    <w:rsid w:val="0015557B"/>
    <w:rsid w:val="0017571A"/>
    <w:rsid w:val="00176833"/>
    <w:rsid w:val="00176BE2"/>
    <w:rsid w:val="001862DB"/>
    <w:rsid w:val="00196CDD"/>
    <w:rsid w:val="001A00A3"/>
    <w:rsid w:val="001A12D4"/>
    <w:rsid w:val="001A6DE7"/>
    <w:rsid w:val="001B64F2"/>
    <w:rsid w:val="001B66C5"/>
    <w:rsid w:val="001C4586"/>
    <w:rsid w:val="001C72D3"/>
    <w:rsid w:val="001D0557"/>
    <w:rsid w:val="001D1FC4"/>
    <w:rsid w:val="001E0123"/>
    <w:rsid w:val="001E211C"/>
    <w:rsid w:val="001E24F0"/>
    <w:rsid w:val="001E4986"/>
    <w:rsid w:val="001F00C3"/>
    <w:rsid w:val="001F720A"/>
    <w:rsid w:val="001F79DD"/>
    <w:rsid w:val="0020456C"/>
    <w:rsid w:val="0020599A"/>
    <w:rsid w:val="0020674F"/>
    <w:rsid w:val="0021177D"/>
    <w:rsid w:val="002144B4"/>
    <w:rsid w:val="002147BC"/>
    <w:rsid w:val="00217DAE"/>
    <w:rsid w:val="0022057D"/>
    <w:rsid w:val="00227396"/>
    <w:rsid w:val="002334CD"/>
    <w:rsid w:val="002344F6"/>
    <w:rsid w:val="0023524F"/>
    <w:rsid w:val="00241E83"/>
    <w:rsid w:val="00242BEC"/>
    <w:rsid w:val="00243174"/>
    <w:rsid w:val="00246E16"/>
    <w:rsid w:val="002526D6"/>
    <w:rsid w:val="002550CC"/>
    <w:rsid w:val="002566A8"/>
    <w:rsid w:val="002859D4"/>
    <w:rsid w:val="002A3BF5"/>
    <w:rsid w:val="002A5CBE"/>
    <w:rsid w:val="002A6483"/>
    <w:rsid w:val="002A6D62"/>
    <w:rsid w:val="002B0301"/>
    <w:rsid w:val="002B1A69"/>
    <w:rsid w:val="002B4897"/>
    <w:rsid w:val="002C0783"/>
    <w:rsid w:val="002C0D80"/>
    <w:rsid w:val="002C52AD"/>
    <w:rsid w:val="002C6237"/>
    <w:rsid w:val="002C7F1F"/>
    <w:rsid w:val="002D1A1E"/>
    <w:rsid w:val="002D7706"/>
    <w:rsid w:val="002E5B13"/>
    <w:rsid w:val="002F5749"/>
    <w:rsid w:val="0030255A"/>
    <w:rsid w:val="00305E4C"/>
    <w:rsid w:val="00311803"/>
    <w:rsid w:val="0031369A"/>
    <w:rsid w:val="00315822"/>
    <w:rsid w:val="003203B1"/>
    <w:rsid w:val="00327BBA"/>
    <w:rsid w:val="00332C96"/>
    <w:rsid w:val="003345E1"/>
    <w:rsid w:val="0034529B"/>
    <w:rsid w:val="00346FA5"/>
    <w:rsid w:val="003562F5"/>
    <w:rsid w:val="00361247"/>
    <w:rsid w:val="00361659"/>
    <w:rsid w:val="00363101"/>
    <w:rsid w:val="0036522B"/>
    <w:rsid w:val="00365337"/>
    <w:rsid w:val="003658CD"/>
    <w:rsid w:val="00365995"/>
    <w:rsid w:val="00365E20"/>
    <w:rsid w:val="003669A4"/>
    <w:rsid w:val="00366FA4"/>
    <w:rsid w:val="00367B4B"/>
    <w:rsid w:val="00372150"/>
    <w:rsid w:val="00374719"/>
    <w:rsid w:val="00375BC0"/>
    <w:rsid w:val="00381CF1"/>
    <w:rsid w:val="00390955"/>
    <w:rsid w:val="003A064A"/>
    <w:rsid w:val="003A3EF8"/>
    <w:rsid w:val="003A50D7"/>
    <w:rsid w:val="003B5A44"/>
    <w:rsid w:val="003B5D4D"/>
    <w:rsid w:val="003C2061"/>
    <w:rsid w:val="003D488F"/>
    <w:rsid w:val="003D5202"/>
    <w:rsid w:val="003D6DE4"/>
    <w:rsid w:val="003D747E"/>
    <w:rsid w:val="003E0F89"/>
    <w:rsid w:val="003E1373"/>
    <w:rsid w:val="003E14B9"/>
    <w:rsid w:val="003E3322"/>
    <w:rsid w:val="003E599B"/>
    <w:rsid w:val="003F1CE6"/>
    <w:rsid w:val="00400E94"/>
    <w:rsid w:val="004058D0"/>
    <w:rsid w:val="004071DB"/>
    <w:rsid w:val="00417DD9"/>
    <w:rsid w:val="004206BB"/>
    <w:rsid w:val="00423B01"/>
    <w:rsid w:val="00426533"/>
    <w:rsid w:val="00440082"/>
    <w:rsid w:val="004402EF"/>
    <w:rsid w:val="0044402D"/>
    <w:rsid w:val="004447CD"/>
    <w:rsid w:val="00447693"/>
    <w:rsid w:val="004517BC"/>
    <w:rsid w:val="004538CA"/>
    <w:rsid w:val="00463BEA"/>
    <w:rsid w:val="00467FAB"/>
    <w:rsid w:val="00470D3B"/>
    <w:rsid w:val="00472501"/>
    <w:rsid w:val="0047597D"/>
    <w:rsid w:val="00476611"/>
    <w:rsid w:val="00481771"/>
    <w:rsid w:val="00481D42"/>
    <w:rsid w:val="00482052"/>
    <w:rsid w:val="00482144"/>
    <w:rsid w:val="00486016"/>
    <w:rsid w:val="00487DA8"/>
    <w:rsid w:val="00490895"/>
    <w:rsid w:val="004970AD"/>
    <w:rsid w:val="004A0FEF"/>
    <w:rsid w:val="004A111C"/>
    <w:rsid w:val="004A4C8E"/>
    <w:rsid w:val="004B0722"/>
    <w:rsid w:val="004B1D1D"/>
    <w:rsid w:val="004B2A94"/>
    <w:rsid w:val="004B6F2A"/>
    <w:rsid w:val="004C2396"/>
    <w:rsid w:val="004C7002"/>
    <w:rsid w:val="004D3338"/>
    <w:rsid w:val="004D4BB9"/>
    <w:rsid w:val="004F0392"/>
    <w:rsid w:val="004F3FC9"/>
    <w:rsid w:val="0050058C"/>
    <w:rsid w:val="005056A5"/>
    <w:rsid w:val="00506CE0"/>
    <w:rsid w:val="0051294E"/>
    <w:rsid w:val="0052787B"/>
    <w:rsid w:val="0053177C"/>
    <w:rsid w:val="00537277"/>
    <w:rsid w:val="00537F3B"/>
    <w:rsid w:val="00542141"/>
    <w:rsid w:val="005425C3"/>
    <w:rsid w:val="00564355"/>
    <w:rsid w:val="00566EA4"/>
    <w:rsid w:val="00574321"/>
    <w:rsid w:val="005815A2"/>
    <w:rsid w:val="005921CC"/>
    <w:rsid w:val="005A540F"/>
    <w:rsid w:val="005B0DE0"/>
    <w:rsid w:val="005B3B2F"/>
    <w:rsid w:val="005B6575"/>
    <w:rsid w:val="005C0697"/>
    <w:rsid w:val="005C235D"/>
    <w:rsid w:val="005C6B82"/>
    <w:rsid w:val="005C7488"/>
    <w:rsid w:val="005D7B00"/>
    <w:rsid w:val="005E2D6A"/>
    <w:rsid w:val="005E6C7C"/>
    <w:rsid w:val="005F0095"/>
    <w:rsid w:val="005F6499"/>
    <w:rsid w:val="005F723C"/>
    <w:rsid w:val="006016B6"/>
    <w:rsid w:val="0060703D"/>
    <w:rsid w:val="00612294"/>
    <w:rsid w:val="00613CDB"/>
    <w:rsid w:val="0061736D"/>
    <w:rsid w:val="00617CC3"/>
    <w:rsid w:val="00622ECD"/>
    <w:rsid w:val="00626EFB"/>
    <w:rsid w:val="0064266A"/>
    <w:rsid w:val="00643DED"/>
    <w:rsid w:val="006544D9"/>
    <w:rsid w:val="00657AC8"/>
    <w:rsid w:val="00657ED5"/>
    <w:rsid w:val="0066266A"/>
    <w:rsid w:val="00671281"/>
    <w:rsid w:val="0067441B"/>
    <w:rsid w:val="00676E67"/>
    <w:rsid w:val="00682266"/>
    <w:rsid w:val="00682513"/>
    <w:rsid w:val="006944F2"/>
    <w:rsid w:val="006A08DE"/>
    <w:rsid w:val="006A0D4C"/>
    <w:rsid w:val="006B7B30"/>
    <w:rsid w:val="006C0469"/>
    <w:rsid w:val="006C0B9C"/>
    <w:rsid w:val="006C4191"/>
    <w:rsid w:val="006C5716"/>
    <w:rsid w:val="006C5960"/>
    <w:rsid w:val="006C6D24"/>
    <w:rsid w:val="006C78BE"/>
    <w:rsid w:val="006C7E1D"/>
    <w:rsid w:val="006D50A5"/>
    <w:rsid w:val="006E19DE"/>
    <w:rsid w:val="006E2076"/>
    <w:rsid w:val="006E4E4F"/>
    <w:rsid w:val="006E7E5E"/>
    <w:rsid w:val="0070020A"/>
    <w:rsid w:val="0070241D"/>
    <w:rsid w:val="0070439E"/>
    <w:rsid w:val="0071206E"/>
    <w:rsid w:val="00715B75"/>
    <w:rsid w:val="00716BA2"/>
    <w:rsid w:val="00717DFA"/>
    <w:rsid w:val="007238EB"/>
    <w:rsid w:val="00730B5D"/>
    <w:rsid w:val="00730B77"/>
    <w:rsid w:val="00733799"/>
    <w:rsid w:val="0073414B"/>
    <w:rsid w:val="0073437F"/>
    <w:rsid w:val="007355AA"/>
    <w:rsid w:val="00742939"/>
    <w:rsid w:val="007450FA"/>
    <w:rsid w:val="00745C17"/>
    <w:rsid w:val="00750B65"/>
    <w:rsid w:val="0075103F"/>
    <w:rsid w:val="00762C75"/>
    <w:rsid w:val="00764367"/>
    <w:rsid w:val="007743B3"/>
    <w:rsid w:val="00776A3D"/>
    <w:rsid w:val="00783976"/>
    <w:rsid w:val="00785E73"/>
    <w:rsid w:val="007A02E7"/>
    <w:rsid w:val="007A4E19"/>
    <w:rsid w:val="007A5C89"/>
    <w:rsid w:val="007C14A2"/>
    <w:rsid w:val="007C4313"/>
    <w:rsid w:val="007D2CFA"/>
    <w:rsid w:val="007D72AB"/>
    <w:rsid w:val="007E645A"/>
    <w:rsid w:val="007F0435"/>
    <w:rsid w:val="007F0869"/>
    <w:rsid w:val="007F2153"/>
    <w:rsid w:val="00804A89"/>
    <w:rsid w:val="008052EE"/>
    <w:rsid w:val="00806332"/>
    <w:rsid w:val="0081476D"/>
    <w:rsid w:val="00820E35"/>
    <w:rsid w:val="0082136E"/>
    <w:rsid w:val="008216C9"/>
    <w:rsid w:val="0082602F"/>
    <w:rsid w:val="00830E4B"/>
    <w:rsid w:val="00833DD2"/>
    <w:rsid w:val="00840668"/>
    <w:rsid w:val="00841DE8"/>
    <w:rsid w:val="00843258"/>
    <w:rsid w:val="0084557D"/>
    <w:rsid w:val="00855038"/>
    <w:rsid w:val="0085646C"/>
    <w:rsid w:val="0085795C"/>
    <w:rsid w:val="00862650"/>
    <w:rsid w:val="00864068"/>
    <w:rsid w:val="00870319"/>
    <w:rsid w:val="008707C4"/>
    <w:rsid w:val="008756F7"/>
    <w:rsid w:val="0088465E"/>
    <w:rsid w:val="00887377"/>
    <w:rsid w:val="00897027"/>
    <w:rsid w:val="008A6550"/>
    <w:rsid w:val="008A6644"/>
    <w:rsid w:val="008B0201"/>
    <w:rsid w:val="008B7FAB"/>
    <w:rsid w:val="008C40D2"/>
    <w:rsid w:val="008C4402"/>
    <w:rsid w:val="008D25A2"/>
    <w:rsid w:val="008D429A"/>
    <w:rsid w:val="008D733E"/>
    <w:rsid w:val="008E14B1"/>
    <w:rsid w:val="008F2055"/>
    <w:rsid w:val="008F33AF"/>
    <w:rsid w:val="008F39BA"/>
    <w:rsid w:val="008F3B3D"/>
    <w:rsid w:val="008F408C"/>
    <w:rsid w:val="008F47F3"/>
    <w:rsid w:val="008F5D0D"/>
    <w:rsid w:val="008F6006"/>
    <w:rsid w:val="008F740F"/>
    <w:rsid w:val="009001D3"/>
    <w:rsid w:val="00904342"/>
    <w:rsid w:val="0090456C"/>
    <w:rsid w:val="00904D9B"/>
    <w:rsid w:val="009109BE"/>
    <w:rsid w:val="00916D35"/>
    <w:rsid w:val="00917075"/>
    <w:rsid w:val="00924579"/>
    <w:rsid w:val="00925C5B"/>
    <w:rsid w:val="0094246A"/>
    <w:rsid w:val="00944D4F"/>
    <w:rsid w:val="00945D9B"/>
    <w:rsid w:val="0094655E"/>
    <w:rsid w:val="009564B5"/>
    <w:rsid w:val="009567D8"/>
    <w:rsid w:val="00956DBD"/>
    <w:rsid w:val="009603A7"/>
    <w:rsid w:val="0096212C"/>
    <w:rsid w:val="009641CC"/>
    <w:rsid w:val="00965C70"/>
    <w:rsid w:val="00967DE5"/>
    <w:rsid w:val="009701B8"/>
    <w:rsid w:val="0097167B"/>
    <w:rsid w:val="00974F08"/>
    <w:rsid w:val="00982443"/>
    <w:rsid w:val="0098334B"/>
    <w:rsid w:val="00984C3D"/>
    <w:rsid w:val="009923A2"/>
    <w:rsid w:val="009A19EF"/>
    <w:rsid w:val="009A3B37"/>
    <w:rsid w:val="009B1EF8"/>
    <w:rsid w:val="009B2041"/>
    <w:rsid w:val="009B531B"/>
    <w:rsid w:val="009C6925"/>
    <w:rsid w:val="009D45B8"/>
    <w:rsid w:val="009E27BB"/>
    <w:rsid w:val="009E4B52"/>
    <w:rsid w:val="009E51C3"/>
    <w:rsid w:val="009F1B4C"/>
    <w:rsid w:val="00A01D6E"/>
    <w:rsid w:val="00A02E74"/>
    <w:rsid w:val="00A0695F"/>
    <w:rsid w:val="00A14A3B"/>
    <w:rsid w:val="00A21298"/>
    <w:rsid w:val="00A22293"/>
    <w:rsid w:val="00A22A11"/>
    <w:rsid w:val="00A23CA6"/>
    <w:rsid w:val="00A35550"/>
    <w:rsid w:val="00A35F53"/>
    <w:rsid w:val="00A36DB5"/>
    <w:rsid w:val="00A406BF"/>
    <w:rsid w:val="00A573FF"/>
    <w:rsid w:val="00A57A54"/>
    <w:rsid w:val="00A620E4"/>
    <w:rsid w:val="00A65E5D"/>
    <w:rsid w:val="00A672A1"/>
    <w:rsid w:val="00A70814"/>
    <w:rsid w:val="00A74546"/>
    <w:rsid w:val="00A7500C"/>
    <w:rsid w:val="00A775E4"/>
    <w:rsid w:val="00A77747"/>
    <w:rsid w:val="00A818AB"/>
    <w:rsid w:val="00A818B7"/>
    <w:rsid w:val="00A818F1"/>
    <w:rsid w:val="00A82095"/>
    <w:rsid w:val="00A82261"/>
    <w:rsid w:val="00A82E6D"/>
    <w:rsid w:val="00A83EAC"/>
    <w:rsid w:val="00A84032"/>
    <w:rsid w:val="00A87FF1"/>
    <w:rsid w:val="00A92356"/>
    <w:rsid w:val="00AA3E2E"/>
    <w:rsid w:val="00AB165C"/>
    <w:rsid w:val="00AB6123"/>
    <w:rsid w:val="00AC67B5"/>
    <w:rsid w:val="00AD0472"/>
    <w:rsid w:val="00AD0778"/>
    <w:rsid w:val="00AE3B2B"/>
    <w:rsid w:val="00AF7569"/>
    <w:rsid w:val="00B0113E"/>
    <w:rsid w:val="00B01F5F"/>
    <w:rsid w:val="00B118BA"/>
    <w:rsid w:val="00B14DBB"/>
    <w:rsid w:val="00B161CA"/>
    <w:rsid w:val="00B23CB3"/>
    <w:rsid w:val="00B259E3"/>
    <w:rsid w:val="00B25E4D"/>
    <w:rsid w:val="00B274E2"/>
    <w:rsid w:val="00B30CF5"/>
    <w:rsid w:val="00B30EB7"/>
    <w:rsid w:val="00B31E41"/>
    <w:rsid w:val="00B3321B"/>
    <w:rsid w:val="00B335CC"/>
    <w:rsid w:val="00B36EDF"/>
    <w:rsid w:val="00B37E12"/>
    <w:rsid w:val="00B45496"/>
    <w:rsid w:val="00B52F47"/>
    <w:rsid w:val="00B5352A"/>
    <w:rsid w:val="00B5535B"/>
    <w:rsid w:val="00B65488"/>
    <w:rsid w:val="00B74E83"/>
    <w:rsid w:val="00B762C5"/>
    <w:rsid w:val="00B77D63"/>
    <w:rsid w:val="00B92BF5"/>
    <w:rsid w:val="00B92F52"/>
    <w:rsid w:val="00B930D7"/>
    <w:rsid w:val="00B9618B"/>
    <w:rsid w:val="00B96D51"/>
    <w:rsid w:val="00B97083"/>
    <w:rsid w:val="00B974C0"/>
    <w:rsid w:val="00BA3B7C"/>
    <w:rsid w:val="00BA5FAF"/>
    <w:rsid w:val="00BB3999"/>
    <w:rsid w:val="00BB692D"/>
    <w:rsid w:val="00BC030B"/>
    <w:rsid w:val="00BC1F31"/>
    <w:rsid w:val="00BC6744"/>
    <w:rsid w:val="00BE493A"/>
    <w:rsid w:val="00BF0CBA"/>
    <w:rsid w:val="00C032D3"/>
    <w:rsid w:val="00C03EFE"/>
    <w:rsid w:val="00C03F26"/>
    <w:rsid w:val="00C065C7"/>
    <w:rsid w:val="00C12E1F"/>
    <w:rsid w:val="00C13DFC"/>
    <w:rsid w:val="00C15827"/>
    <w:rsid w:val="00C24F13"/>
    <w:rsid w:val="00C2624C"/>
    <w:rsid w:val="00C34375"/>
    <w:rsid w:val="00C3481B"/>
    <w:rsid w:val="00C34DD8"/>
    <w:rsid w:val="00C41485"/>
    <w:rsid w:val="00C41558"/>
    <w:rsid w:val="00C41620"/>
    <w:rsid w:val="00C476ED"/>
    <w:rsid w:val="00C50801"/>
    <w:rsid w:val="00C6086F"/>
    <w:rsid w:val="00C61D2D"/>
    <w:rsid w:val="00C62B55"/>
    <w:rsid w:val="00C72332"/>
    <w:rsid w:val="00C7299D"/>
    <w:rsid w:val="00C741AB"/>
    <w:rsid w:val="00C772AA"/>
    <w:rsid w:val="00C8113A"/>
    <w:rsid w:val="00C82A73"/>
    <w:rsid w:val="00C85F9F"/>
    <w:rsid w:val="00C91AC6"/>
    <w:rsid w:val="00C9403E"/>
    <w:rsid w:val="00CA2AD1"/>
    <w:rsid w:val="00CA4F4D"/>
    <w:rsid w:val="00CA69C7"/>
    <w:rsid w:val="00CA6B99"/>
    <w:rsid w:val="00CB0816"/>
    <w:rsid w:val="00CB463D"/>
    <w:rsid w:val="00CC58BE"/>
    <w:rsid w:val="00CC73C0"/>
    <w:rsid w:val="00CD1F8C"/>
    <w:rsid w:val="00CD6BEF"/>
    <w:rsid w:val="00CE69F4"/>
    <w:rsid w:val="00CF1C65"/>
    <w:rsid w:val="00CF30A5"/>
    <w:rsid w:val="00CF3F4A"/>
    <w:rsid w:val="00D06BFE"/>
    <w:rsid w:val="00D07795"/>
    <w:rsid w:val="00D12293"/>
    <w:rsid w:val="00D12AF8"/>
    <w:rsid w:val="00D14A5E"/>
    <w:rsid w:val="00D17AE5"/>
    <w:rsid w:val="00D2035D"/>
    <w:rsid w:val="00D2320E"/>
    <w:rsid w:val="00D30D53"/>
    <w:rsid w:val="00D310FF"/>
    <w:rsid w:val="00D379EA"/>
    <w:rsid w:val="00D42C6A"/>
    <w:rsid w:val="00D43395"/>
    <w:rsid w:val="00D52794"/>
    <w:rsid w:val="00D535B5"/>
    <w:rsid w:val="00D5656A"/>
    <w:rsid w:val="00D57AB3"/>
    <w:rsid w:val="00D60E9B"/>
    <w:rsid w:val="00D62983"/>
    <w:rsid w:val="00D658F8"/>
    <w:rsid w:val="00D6667B"/>
    <w:rsid w:val="00D66D93"/>
    <w:rsid w:val="00D71969"/>
    <w:rsid w:val="00D73F8C"/>
    <w:rsid w:val="00D8261A"/>
    <w:rsid w:val="00D85FDB"/>
    <w:rsid w:val="00D86BF0"/>
    <w:rsid w:val="00D87D3A"/>
    <w:rsid w:val="00D97084"/>
    <w:rsid w:val="00D97472"/>
    <w:rsid w:val="00DA0069"/>
    <w:rsid w:val="00DA04A9"/>
    <w:rsid w:val="00DA5D80"/>
    <w:rsid w:val="00DB0D49"/>
    <w:rsid w:val="00DB68B2"/>
    <w:rsid w:val="00DC3496"/>
    <w:rsid w:val="00DC4720"/>
    <w:rsid w:val="00DC5E41"/>
    <w:rsid w:val="00DC7ABF"/>
    <w:rsid w:val="00DD07D5"/>
    <w:rsid w:val="00DD482E"/>
    <w:rsid w:val="00DE0447"/>
    <w:rsid w:val="00DE1057"/>
    <w:rsid w:val="00DE163C"/>
    <w:rsid w:val="00DF0BEB"/>
    <w:rsid w:val="00DF377E"/>
    <w:rsid w:val="00DF65F0"/>
    <w:rsid w:val="00DF7836"/>
    <w:rsid w:val="00E03D3D"/>
    <w:rsid w:val="00E056C8"/>
    <w:rsid w:val="00E064DD"/>
    <w:rsid w:val="00E06F5A"/>
    <w:rsid w:val="00E1153F"/>
    <w:rsid w:val="00E334C3"/>
    <w:rsid w:val="00E34FDA"/>
    <w:rsid w:val="00E37BF4"/>
    <w:rsid w:val="00E44F4A"/>
    <w:rsid w:val="00E45D9A"/>
    <w:rsid w:val="00E61240"/>
    <w:rsid w:val="00E62067"/>
    <w:rsid w:val="00E6249F"/>
    <w:rsid w:val="00E67EB7"/>
    <w:rsid w:val="00E72FF5"/>
    <w:rsid w:val="00E74571"/>
    <w:rsid w:val="00E81C53"/>
    <w:rsid w:val="00E82299"/>
    <w:rsid w:val="00E85570"/>
    <w:rsid w:val="00E9120D"/>
    <w:rsid w:val="00E94888"/>
    <w:rsid w:val="00E94D17"/>
    <w:rsid w:val="00EA27FC"/>
    <w:rsid w:val="00EB023F"/>
    <w:rsid w:val="00EB0D6D"/>
    <w:rsid w:val="00EB1044"/>
    <w:rsid w:val="00EB36E6"/>
    <w:rsid w:val="00EB402C"/>
    <w:rsid w:val="00EB4498"/>
    <w:rsid w:val="00EB6DFA"/>
    <w:rsid w:val="00EB7FD4"/>
    <w:rsid w:val="00EC285A"/>
    <w:rsid w:val="00ED2ED4"/>
    <w:rsid w:val="00ED7E0E"/>
    <w:rsid w:val="00EE210A"/>
    <w:rsid w:val="00EE735D"/>
    <w:rsid w:val="00EF3B10"/>
    <w:rsid w:val="00EF5BD8"/>
    <w:rsid w:val="00EF6C2B"/>
    <w:rsid w:val="00F00ABC"/>
    <w:rsid w:val="00F0320D"/>
    <w:rsid w:val="00F03A8D"/>
    <w:rsid w:val="00F0701B"/>
    <w:rsid w:val="00F17410"/>
    <w:rsid w:val="00F21AA2"/>
    <w:rsid w:val="00F25C31"/>
    <w:rsid w:val="00F26D50"/>
    <w:rsid w:val="00F3323C"/>
    <w:rsid w:val="00F414D0"/>
    <w:rsid w:val="00F45D07"/>
    <w:rsid w:val="00F461ED"/>
    <w:rsid w:val="00F57DCE"/>
    <w:rsid w:val="00F668A2"/>
    <w:rsid w:val="00F71AD2"/>
    <w:rsid w:val="00F7366F"/>
    <w:rsid w:val="00F74BA1"/>
    <w:rsid w:val="00F766EA"/>
    <w:rsid w:val="00F8036A"/>
    <w:rsid w:val="00F825B5"/>
    <w:rsid w:val="00F871D4"/>
    <w:rsid w:val="00F906BC"/>
    <w:rsid w:val="00F90E03"/>
    <w:rsid w:val="00FA0EC9"/>
    <w:rsid w:val="00FA29B4"/>
    <w:rsid w:val="00FA31CD"/>
    <w:rsid w:val="00FA36FB"/>
    <w:rsid w:val="00FA3C0A"/>
    <w:rsid w:val="00FB0DA0"/>
    <w:rsid w:val="00FC17F6"/>
    <w:rsid w:val="00FC18D9"/>
    <w:rsid w:val="00FE59AB"/>
    <w:rsid w:val="00FE5EC5"/>
    <w:rsid w:val="00FF022C"/>
    <w:rsid w:val="00FF1C63"/>
    <w:rsid w:val="00FF2DE3"/>
    <w:rsid w:val="00FF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946D65"/>
  <w14:defaultImageDpi w14:val="300"/>
  <w15:docId w15:val="{2439018F-9191-4ECE-8996-ED54E7231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3B01"/>
    <w:pPr>
      <w:spacing w:after="200" w:line="276" w:lineRule="auto"/>
    </w:pPr>
    <w:rPr>
      <w:rFonts w:ascii="Times New Roman" w:hAnsi="Times New Roman"/>
      <w:sz w:val="22"/>
      <w:szCs w:val="22"/>
      <w:lang w:val="en-CA" w:eastAsia="en-C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2144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2144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2144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214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214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214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214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214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821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CA"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48214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CA" w:eastAsia="en-C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214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CA" w:eastAsia="en-C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2144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2144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CA" w:eastAsia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214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CA" w:eastAsia="en-C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2144"/>
    <w:rPr>
      <w:rFonts w:asciiTheme="majorHAnsi" w:eastAsiaTheme="majorEastAsia" w:hAnsiTheme="majorHAnsi" w:cstheme="majorBidi"/>
      <w:color w:val="404040" w:themeColor="text1" w:themeTint="BF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2144"/>
    <w:rPr>
      <w:rFonts w:asciiTheme="majorHAnsi" w:eastAsiaTheme="majorEastAsia" w:hAnsiTheme="majorHAnsi" w:cstheme="majorBidi"/>
      <w:i/>
      <w:iCs/>
      <w:color w:val="404040" w:themeColor="text1" w:themeTint="BF"/>
      <w:lang w:val="en-CA" w:eastAsia="en-CA"/>
    </w:rPr>
  </w:style>
  <w:style w:type="paragraph" w:customStyle="1" w:styleId="NoParagraphStyle">
    <w:name w:val="[No Paragraph Style]"/>
    <w:rsid w:val="0048214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NewRomanPSMT"/>
      <w:color w:val="000000"/>
      <w:sz w:val="24"/>
      <w:szCs w:val="24"/>
      <w:lang w:eastAsia="en-CA"/>
    </w:rPr>
  </w:style>
  <w:style w:type="paragraph" w:customStyle="1" w:styleId="IndexBody">
    <w:name w:val="IndexBody"/>
    <w:qFormat/>
    <w:rsid w:val="00482144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character" w:customStyle="1" w:styleId="BoldItalic">
    <w:name w:val="BoldItalic"/>
    <w:uiPriority w:val="1"/>
    <w:qFormat/>
    <w:rsid w:val="00482144"/>
    <w:rPr>
      <w:rFonts w:cs="NewBaskervilleEF-Bold"/>
      <w:b/>
      <w:bCs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BodyCustom">
    <w:name w:val="BodyCustom"/>
    <w:qFormat/>
    <w:rsid w:val="00482144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8000"/>
      <w:lang w:eastAsia="en-CA"/>
    </w:rPr>
  </w:style>
  <w:style w:type="paragraph" w:customStyle="1" w:styleId="IndexHead">
    <w:name w:val="IndexHead"/>
    <w:qFormat/>
    <w:rsid w:val="00482144"/>
    <w:pPr>
      <w:spacing w:before="320" w:after="80"/>
    </w:pPr>
    <w:rPr>
      <w:rFonts w:ascii="Arial" w:hAnsi="Arial" w:cs="NewBaskervilleStd-Roman"/>
      <w:color w:val="000000"/>
      <w:sz w:val="22"/>
      <w:szCs w:val="22"/>
      <w:lang w:eastAsia="en-CA"/>
    </w:rPr>
  </w:style>
  <w:style w:type="paragraph" w:customStyle="1" w:styleId="IndexLevel1">
    <w:name w:val="IndexLevel1"/>
    <w:qFormat/>
    <w:rsid w:val="00482144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CodeListingCaption">
    <w:name w:val="CodeListingCaption"/>
    <w:next w:val="Code"/>
    <w:qFormat/>
    <w:rsid w:val="00482144"/>
    <w:pPr>
      <w:numPr>
        <w:ilvl w:val="6"/>
        <w:numId w:val="15"/>
      </w:numPr>
      <w:spacing w:before="240" w:after="12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paragraph" w:customStyle="1" w:styleId="Code">
    <w:name w:val="Code"/>
    <w:qFormat/>
    <w:rsid w:val="00482144"/>
    <w:pPr>
      <w:pBdr>
        <w:left w:val="single" w:sz="4" w:space="14" w:color="auto"/>
      </w:pBdr>
      <w:suppressAutoHyphens/>
      <w:spacing w:line="210" w:lineRule="atLeast"/>
      <w:ind w:left="1440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Epigraph">
    <w:name w:val="Epigraph"/>
    <w:qFormat/>
    <w:rsid w:val="00482144"/>
    <w:pPr>
      <w:keepLines/>
      <w:widowControl w:val="0"/>
      <w:suppressAutoHyphens/>
      <w:autoSpaceDE w:val="0"/>
      <w:autoSpaceDN w:val="0"/>
      <w:adjustRightInd w:val="0"/>
      <w:spacing w:after="120" w:line="240" w:lineRule="atLeast"/>
      <w:ind w:left="1440"/>
      <w:jc w:val="center"/>
      <w:textAlignment w:val="baseline"/>
    </w:pPr>
    <w:rPr>
      <w:rFonts w:ascii="Times Roman" w:hAnsi="Times Roman" w:cs="NewBaskervilleStd-Italic"/>
      <w:i/>
      <w:iCs/>
      <w:color w:val="000000"/>
      <w:sz w:val="18"/>
      <w:szCs w:val="18"/>
      <w:lang w:eastAsia="en-CA"/>
    </w:rPr>
  </w:style>
  <w:style w:type="character" w:customStyle="1" w:styleId="Literal">
    <w:name w:val="Literal"/>
    <w:uiPriority w:val="1"/>
    <w:qFormat/>
    <w:rsid w:val="00482144"/>
    <w:rPr>
      <w:rFonts w:ascii="Courier" w:hAnsi="Courier" w:cs="TheSansMonoCondensed-Plain"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ProductionDirective">
    <w:name w:val="ProductionDirective"/>
    <w:qFormat/>
    <w:rsid w:val="00482144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FF0000"/>
      <w:sz w:val="18"/>
      <w:szCs w:val="18"/>
      <w:lang w:eastAsia="en-CA"/>
    </w:rPr>
  </w:style>
  <w:style w:type="character" w:customStyle="1" w:styleId="LiteralBold">
    <w:name w:val="LiteralBold"/>
    <w:uiPriority w:val="1"/>
    <w:qFormat/>
    <w:rsid w:val="00482144"/>
    <w:rPr>
      <w:rFonts w:ascii="Courier" w:hAnsi="Courier" w:cs="TheSansMonoCondensed-Bold"/>
      <w:b/>
      <w:bCs/>
      <w:i w:val="0"/>
      <w:iCs w:val="0"/>
      <w:color w:val="3366FF"/>
      <w:spacing w:val="0"/>
      <w:w w:val="100"/>
      <w:position w:val="0"/>
      <w:u w:val="none"/>
      <w:vertAlign w:val="baseline"/>
      <w:lang w:val="en-US"/>
    </w:rPr>
  </w:style>
  <w:style w:type="character" w:customStyle="1" w:styleId="LiteralItalic">
    <w:name w:val="LiteralItalic"/>
    <w:uiPriority w:val="1"/>
    <w:qFormat/>
    <w:rsid w:val="00482144"/>
    <w:rPr>
      <w:rFonts w:ascii="Courier" w:hAnsi="Courier" w:cs="TheSansMonoCondensed-Italic"/>
      <w:i/>
      <w:iCs/>
      <w:color w:val="3366F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LiteralBoldItalic">
    <w:name w:val="LiteralBoldItalic"/>
    <w:uiPriority w:val="1"/>
    <w:qFormat/>
    <w:rsid w:val="00482144"/>
    <w:rPr>
      <w:rFonts w:ascii="Courier" w:hAnsi="Courier" w:cs="TheSansMonoCondensed-Bold"/>
      <w:b w:val="0"/>
      <w:bCs w:val="0"/>
      <w:i/>
      <w:iCs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CodeLabel">
    <w:name w:val="CodeLabel"/>
    <w:next w:val="Code"/>
    <w:qFormat/>
    <w:rsid w:val="00482144"/>
    <w:pPr>
      <w:widowControl w:val="0"/>
      <w:suppressAutoHyphens/>
      <w:autoSpaceDE w:val="0"/>
      <w:autoSpaceDN w:val="0"/>
      <w:adjustRightInd w:val="0"/>
      <w:spacing w:before="240" w:line="210" w:lineRule="atLeast"/>
      <w:ind w:left="1800" w:hanging="1800"/>
      <w:contextualSpacing/>
      <w:textAlignment w:val="top"/>
    </w:pPr>
    <w:rPr>
      <w:rFonts w:ascii="Arial" w:hAnsi="Arial" w:cs="TheSansMonoCondensed-Plain"/>
      <w:i/>
      <w:color w:val="000000"/>
      <w:sz w:val="17"/>
      <w:szCs w:val="17"/>
      <w:lang w:eastAsia="en-CA"/>
    </w:rPr>
  </w:style>
  <w:style w:type="numbering" w:customStyle="1" w:styleId="ChapterNumbering">
    <w:name w:val="ChapterNumbering"/>
    <w:uiPriority w:val="99"/>
    <w:rsid w:val="00482144"/>
    <w:pPr>
      <w:numPr>
        <w:numId w:val="10"/>
      </w:numPr>
    </w:pPr>
  </w:style>
  <w:style w:type="paragraph" w:customStyle="1" w:styleId="HeadA">
    <w:name w:val="HeadA"/>
    <w:qFormat/>
    <w:rsid w:val="00482144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Blockquote">
    <w:name w:val="Blockquote"/>
    <w:next w:val="Normal"/>
    <w:qFormat/>
    <w:rsid w:val="00482144"/>
    <w:pPr>
      <w:widowControl w:val="0"/>
      <w:autoSpaceDE w:val="0"/>
      <w:autoSpaceDN w:val="0"/>
      <w:adjustRightInd w:val="0"/>
      <w:spacing w:before="120" w:after="120" w:line="240" w:lineRule="atLeast"/>
      <w:ind w:left="2160" w:right="720"/>
      <w:textAlignment w:val="baseline"/>
    </w:pPr>
    <w:rPr>
      <w:rFonts w:ascii="Arial" w:hAnsi="Arial" w:cs="NewBaskervilleStd-Roman"/>
      <w:color w:val="000000"/>
      <w:sz w:val="18"/>
      <w:szCs w:val="18"/>
      <w:lang w:eastAsia="en-CA"/>
    </w:rPr>
  </w:style>
  <w:style w:type="paragraph" w:customStyle="1" w:styleId="CodeWide">
    <w:name w:val="CodeWide"/>
    <w:qFormat/>
    <w:rsid w:val="00482144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CaptionLine">
    <w:name w:val="CaptionLine"/>
    <w:next w:val="Body"/>
    <w:qFormat/>
    <w:rsid w:val="00482144"/>
    <w:pPr>
      <w:numPr>
        <w:ilvl w:val="4"/>
        <w:numId w:val="15"/>
      </w:numPr>
      <w:spacing w:after="24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character" w:customStyle="1" w:styleId="Regular">
    <w:name w:val="Regular"/>
    <w:uiPriority w:val="1"/>
    <w:qFormat/>
    <w:rsid w:val="00482144"/>
    <w:rPr>
      <w:rFonts w:cs="FuturaPT-Book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NoteHead">
    <w:name w:val="NoteHead"/>
    <w:uiPriority w:val="1"/>
    <w:qFormat/>
    <w:rsid w:val="00482144"/>
    <w:rPr>
      <w:rFonts w:ascii="DogmaOT-Bold" w:hAnsi="DogmaOT-Bold" w:cs="DogmaOT-Bold"/>
      <w:b/>
      <w:bCs/>
      <w:caps/>
      <w:color w:val="FFFFFF"/>
      <w:spacing w:val="30"/>
      <w:sz w:val="15"/>
      <w:szCs w:val="15"/>
      <w:u w:val="none"/>
      <w:bdr w:val="none" w:sz="0" w:space="0" w:color="auto"/>
      <w:shd w:val="solid" w:color="auto" w:fill="auto"/>
      <w:vertAlign w:val="baseline"/>
    </w:rPr>
  </w:style>
  <w:style w:type="paragraph" w:customStyle="1" w:styleId="TableHeader">
    <w:name w:val="TableHeader"/>
    <w:qFormat/>
    <w:rsid w:val="00482144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b/>
      <w:bCs/>
      <w:color w:val="000000"/>
      <w:sz w:val="18"/>
      <w:szCs w:val="18"/>
      <w:lang w:eastAsia="en-CA"/>
    </w:rPr>
  </w:style>
  <w:style w:type="paragraph" w:customStyle="1" w:styleId="TableBody">
    <w:name w:val="TableBody"/>
    <w:qFormat/>
    <w:rsid w:val="00482144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IndexLevel2">
    <w:name w:val="IndexLevel2"/>
    <w:qFormat/>
    <w:rsid w:val="00482144"/>
    <w:pPr>
      <w:spacing w:line="220" w:lineRule="atLeast"/>
      <w:ind w:left="36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Level3">
    <w:name w:val="IndexLevel3"/>
    <w:qFormat/>
    <w:rsid w:val="00482144"/>
    <w:pPr>
      <w:spacing w:line="220" w:lineRule="atLeast"/>
      <w:ind w:left="72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Title">
    <w:name w:val="IndexTitle"/>
    <w:qFormat/>
    <w:rsid w:val="00482144"/>
    <w:pPr>
      <w:spacing w:before="600" w:after="960" w:line="360" w:lineRule="atLeast"/>
      <w:jc w:val="center"/>
    </w:pPr>
    <w:rPr>
      <w:rFonts w:ascii="DogmaOT-Bold" w:hAnsi="DogmaOT-Bold" w:cs="DogmaOT-Bold"/>
      <w:b/>
      <w:bCs/>
      <w:caps/>
      <w:color w:val="000000"/>
      <w:sz w:val="32"/>
      <w:szCs w:val="32"/>
      <w:lang w:eastAsia="en-CA"/>
    </w:rPr>
  </w:style>
  <w:style w:type="paragraph" w:customStyle="1" w:styleId="ChapterIntro">
    <w:name w:val="ChapterIntro"/>
    <w:qFormat/>
    <w:rsid w:val="00482144"/>
    <w:pPr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BoxCaption">
    <w:name w:val="BoxCaption"/>
    <w:next w:val="BoxBody"/>
    <w:qFormat/>
    <w:rsid w:val="00482144"/>
    <w:pPr>
      <w:spacing w:line="180" w:lineRule="atLeast"/>
    </w:pPr>
    <w:rPr>
      <w:rFonts w:ascii="FuturaPT-BookObl" w:hAnsi="FuturaPT-BookObl" w:cs="FuturaPT-BookObl"/>
      <w:i/>
      <w:iCs/>
      <w:color w:val="000000"/>
      <w:sz w:val="15"/>
      <w:szCs w:val="15"/>
      <w:lang w:eastAsia="en-CA"/>
    </w:rPr>
  </w:style>
  <w:style w:type="paragraph" w:customStyle="1" w:styleId="BoxBody">
    <w:name w:val="BoxBody"/>
    <w:qFormat/>
    <w:rsid w:val="00482144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ind w:firstLine="360"/>
      <w:contextualSpacing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BodyFirst">
    <w:name w:val="BoxBodyFirst"/>
    <w:qFormat/>
    <w:rsid w:val="00482144"/>
    <w:pPr>
      <w:widowControl w:val="0"/>
      <w:pBdr>
        <w:left w:val="single" w:sz="18" w:space="4" w:color="008000"/>
      </w:pBdr>
      <w:autoSpaceDE w:val="0"/>
      <w:autoSpaceDN w:val="0"/>
      <w:adjustRightInd w:val="0"/>
      <w:spacing w:line="240" w:lineRule="atLeast"/>
      <w:textAlignment w:val="center"/>
    </w:pPr>
    <w:rPr>
      <w:rFonts w:ascii="FuturaPT-Book" w:hAnsi="FuturaPT-Book" w:cs="FuturaPT-Book"/>
      <w:color w:val="000000"/>
      <w:sz w:val="17"/>
      <w:szCs w:val="17"/>
      <w:lang w:eastAsia="en-CA"/>
    </w:rPr>
  </w:style>
  <w:style w:type="paragraph" w:customStyle="1" w:styleId="ChapterTitle">
    <w:name w:val="ChapterTitle"/>
    <w:qFormat/>
    <w:rsid w:val="00482144"/>
    <w:pPr>
      <w:keepLines/>
      <w:suppressAutoHyphens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oxListBullet">
    <w:name w:val="BoxListBullet"/>
    <w:qFormat/>
    <w:rsid w:val="00482144"/>
    <w:pPr>
      <w:widowControl w:val="0"/>
      <w:numPr>
        <w:numId w:val="5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Code">
    <w:name w:val="BoxCode"/>
    <w:qFormat/>
    <w:rsid w:val="00482144"/>
    <w:pPr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line="200" w:lineRule="atLeast"/>
      <w:contextualSpacing/>
      <w:textAlignment w:val="top"/>
    </w:pPr>
    <w:rPr>
      <w:rFonts w:ascii="Courier" w:hAnsi="Courier" w:cs="TheSansMonoCondensed-Plain"/>
      <w:color w:val="000000"/>
      <w:sz w:val="16"/>
      <w:szCs w:val="16"/>
      <w:lang w:eastAsia="en-CA"/>
    </w:rPr>
  </w:style>
  <w:style w:type="paragraph" w:customStyle="1" w:styleId="BoxListBody">
    <w:name w:val="BoxListBody"/>
    <w:qFormat/>
    <w:rsid w:val="00482144"/>
    <w:pPr>
      <w:widowControl w:val="0"/>
      <w:pBdr>
        <w:left w:val="single" w:sz="18" w:space="22" w:color="008000"/>
      </w:pBdr>
      <w:autoSpaceDE w:val="0"/>
      <w:autoSpaceDN w:val="0"/>
      <w:adjustRightInd w:val="0"/>
      <w:spacing w:after="120" w:line="240" w:lineRule="atLeast"/>
      <w:ind w:left="359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Head">
    <w:name w:val="BoxListHead"/>
    <w:qFormat/>
    <w:rsid w:val="00482144"/>
    <w:pPr>
      <w:keepNext/>
      <w:keepLines/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Heavy"/>
      <w:b/>
      <w:color w:val="000000"/>
      <w:spacing w:val="1"/>
      <w:sz w:val="17"/>
      <w:szCs w:val="17"/>
      <w:lang w:eastAsia="en-CA"/>
    </w:rPr>
  </w:style>
  <w:style w:type="character" w:customStyle="1" w:styleId="KeyCaps">
    <w:name w:val="KeyCaps"/>
    <w:uiPriority w:val="1"/>
    <w:qFormat/>
    <w:rsid w:val="00482144"/>
    <w:rPr>
      <w:rFonts w:cs="NewBaskervilleStd-Roman"/>
      <w:caps w:val="0"/>
      <w:smallCaps/>
      <w:color w:val="3366FF"/>
      <w:w w:val="100"/>
      <w:position w:val="0"/>
      <w:u w:val="none"/>
      <w:vertAlign w:val="baseline"/>
      <w:lang w:val="en-US"/>
    </w:rPr>
  </w:style>
  <w:style w:type="character" w:customStyle="1" w:styleId="wingdings">
    <w:name w:val="wingdings"/>
    <w:uiPriority w:val="1"/>
    <w:qFormat/>
    <w:rsid w:val="00482144"/>
    <w:rPr>
      <w:rFonts w:ascii="Wingdings2" w:hAnsi="Wingdings2" w:cs="Wingdings2"/>
      <w:color w:val="000000"/>
      <w:w w:val="100"/>
      <w:position w:val="0"/>
      <w:u w:val="none"/>
      <w:vertAlign w:val="baseline"/>
      <w:lang w:val="en-US"/>
    </w:rPr>
  </w:style>
  <w:style w:type="paragraph" w:customStyle="1" w:styleId="ListBody">
    <w:name w:val="ListBody"/>
    <w:qFormat/>
    <w:rsid w:val="00482144"/>
    <w:pPr>
      <w:widowControl w:val="0"/>
      <w:autoSpaceDE w:val="0"/>
      <w:autoSpaceDN w:val="0"/>
      <w:adjustRightInd w:val="0"/>
      <w:spacing w:before="80" w:after="120" w:line="240" w:lineRule="atLeast"/>
      <w:ind w:left="180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LinkURL">
    <w:name w:val="LinkURL"/>
    <w:uiPriority w:val="1"/>
    <w:qFormat/>
    <w:rsid w:val="00482144"/>
    <w:rPr>
      <w:rFonts w:cs="NewBaskervilleStd-Italic"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Note">
    <w:name w:val="Note"/>
    <w:qFormat/>
    <w:rsid w:val="00482144"/>
    <w:pPr>
      <w:widowControl w:val="0"/>
      <w:autoSpaceDE w:val="0"/>
      <w:autoSpaceDN w:val="0"/>
      <w:adjustRightInd w:val="0"/>
      <w:spacing w:before="240" w:after="240" w:line="240" w:lineRule="atLeast"/>
      <w:ind w:left="1152" w:hanging="1152"/>
      <w:textAlignment w:val="baseline"/>
    </w:pPr>
    <w:rPr>
      <w:rFonts w:ascii="Times Roman" w:hAnsi="Times Roman" w:cs="NewBaskervilleStd-Italic"/>
      <w:iCs/>
      <w:color w:val="000000"/>
      <w:lang w:eastAsia="en-CA"/>
    </w:rPr>
  </w:style>
  <w:style w:type="character" w:customStyle="1" w:styleId="bulletcharacter">
    <w:name w:val="bullet_character"/>
    <w:uiPriority w:val="99"/>
    <w:rsid w:val="00482144"/>
    <w:rPr>
      <w:rFonts w:ascii="Symbol" w:hAnsi="Symbol" w:cs="Symbol"/>
      <w:color w:val="000000"/>
    </w:rPr>
  </w:style>
  <w:style w:type="character" w:customStyle="1" w:styleId="Superscript">
    <w:name w:val="Superscript"/>
    <w:uiPriority w:val="1"/>
    <w:qFormat/>
    <w:rsid w:val="00482144"/>
    <w:rPr>
      <w:color w:val="3366FF"/>
      <w:vertAlign w:val="superscript"/>
    </w:rPr>
  </w:style>
  <w:style w:type="character" w:customStyle="1" w:styleId="SuperscriptItalic">
    <w:name w:val="SuperscriptItalic"/>
    <w:uiPriority w:val="1"/>
    <w:qFormat/>
    <w:rsid w:val="00482144"/>
    <w:rPr>
      <w:i/>
      <w:color w:val="3366FF"/>
      <w:vertAlign w:val="superscript"/>
    </w:rPr>
  </w:style>
  <w:style w:type="character" w:customStyle="1" w:styleId="Subscript">
    <w:name w:val="Subscript"/>
    <w:uiPriority w:val="1"/>
    <w:qFormat/>
    <w:rsid w:val="00482144"/>
    <w:rPr>
      <w:color w:val="3366FF"/>
      <w:vertAlign w:val="subscript"/>
    </w:rPr>
  </w:style>
  <w:style w:type="character" w:customStyle="1" w:styleId="SubscriptItalic">
    <w:name w:val="SubscriptItalic"/>
    <w:uiPriority w:val="1"/>
    <w:qFormat/>
    <w:rsid w:val="00482144"/>
    <w:rPr>
      <w:i/>
      <w:color w:val="3366FF"/>
      <w:vertAlign w:val="subscript"/>
    </w:rPr>
  </w:style>
  <w:style w:type="character" w:customStyle="1" w:styleId="Symbol">
    <w:name w:val="Symbol"/>
    <w:uiPriority w:val="1"/>
    <w:qFormat/>
    <w:rsid w:val="00482144"/>
    <w:rPr>
      <w:rFonts w:ascii="Symbol" w:hAnsi="Symbol"/>
    </w:rPr>
  </w:style>
  <w:style w:type="character" w:customStyle="1" w:styleId="Italic">
    <w:name w:val="Italic"/>
    <w:uiPriority w:val="1"/>
    <w:qFormat/>
    <w:rsid w:val="00482144"/>
    <w:rPr>
      <w:rFonts w:cs="NewBaskervilleStd-Italic"/>
      <w:i/>
      <w:iCs/>
      <w:color w:val="0000FF"/>
      <w:w w:val="100"/>
      <w:position w:val="0"/>
      <w:u w:val="none"/>
      <w:vertAlign w:val="baseline"/>
      <w:lang w:val="en-US"/>
    </w:rPr>
  </w:style>
  <w:style w:type="paragraph" w:customStyle="1" w:styleId="ListBullet">
    <w:name w:val="ListBullet"/>
    <w:qFormat/>
    <w:rsid w:val="00482144"/>
    <w:pPr>
      <w:widowControl w:val="0"/>
      <w:numPr>
        <w:numId w:val="3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Code">
    <w:name w:val="ListCode"/>
    <w:qFormat/>
    <w:rsid w:val="00482144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800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ListHead">
    <w:name w:val="ListHead"/>
    <w:qFormat/>
    <w:rsid w:val="00482144"/>
    <w:pPr>
      <w:keepNext/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Bold"/>
      <w:b/>
      <w:bCs/>
      <w:color w:val="000000"/>
      <w:lang w:eastAsia="en-CA"/>
    </w:rPr>
  </w:style>
  <w:style w:type="paragraph" w:customStyle="1" w:styleId="ListNumber">
    <w:name w:val="ListNumber"/>
    <w:qFormat/>
    <w:rsid w:val="00482144"/>
    <w:pPr>
      <w:widowControl w:val="0"/>
      <w:numPr>
        <w:numId w:val="1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NumberSub">
    <w:name w:val="ListNumberSub"/>
    <w:qFormat/>
    <w:rsid w:val="00482144"/>
    <w:pPr>
      <w:widowControl w:val="0"/>
      <w:numPr>
        <w:numId w:val="2"/>
      </w:numPr>
      <w:tabs>
        <w:tab w:val="left" w:pos="1800"/>
      </w:tabs>
      <w:autoSpaceDE w:val="0"/>
      <w:autoSpaceDN w:val="0"/>
      <w:adjustRightInd w:val="0"/>
      <w:spacing w:before="60" w:line="240" w:lineRule="atLeast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GraphicSlug">
    <w:name w:val="GraphicSlug"/>
    <w:qFormat/>
    <w:rsid w:val="00482144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A50F1E"/>
      <w:sz w:val="18"/>
      <w:szCs w:val="18"/>
      <w:lang w:eastAsia="en-CA"/>
    </w:rPr>
  </w:style>
  <w:style w:type="character" w:customStyle="1" w:styleId="AltText">
    <w:name w:val="AltText"/>
    <w:uiPriority w:val="1"/>
    <w:qFormat/>
    <w:rsid w:val="00482144"/>
    <w:rPr>
      <w:color w:val="008000"/>
    </w:rPr>
  </w:style>
  <w:style w:type="paragraph" w:customStyle="1" w:styleId="PartNumber">
    <w:name w:val="PartNumber"/>
    <w:qFormat/>
    <w:rsid w:val="00482144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PartTitle">
    <w:name w:val="PartTitle"/>
    <w:qFormat/>
    <w:rsid w:val="00482144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PartIntro">
    <w:name w:val="PartIntro"/>
    <w:qFormat/>
    <w:rsid w:val="00482144"/>
    <w:pPr>
      <w:widowControl w:val="0"/>
      <w:autoSpaceDE w:val="0"/>
      <w:autoSpaceDN w:val="0"/>
      <w:adjustRightInd w:val="0"/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PartList">
    <w:name w:val="PartList"/>
    <w:qFormat/>
    <w:rsid w:val="00482144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IntroList">
    <w:name w:val="ChapterIntroList"/>
    <w:qFormat/>
    <w:rsid w:val="00482144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Subtitle">
    <w:name w:val="ChapterSubtitle"/>
    <w:rsid w:val="00482144"/>
    <w:pPr>
      <w:keepLines/>
      <w:widowControl w:val="0"/>
      <w:suppressAutoHyphens/>
      <w:autoSpaceDE w:val="0"/>
      <w:autoSpaceDN w:val="0"/>
      <w:adjustRightInd w:val="0"/>
      <w:spacing w:after="360" w:line="360" w:lineRule="atLeast"/>
      <w:ind w:left="1440"/>
      <w:jc w:val="center"/>
      <w:textAlignment w:val="baseline"/>
    </w:pPr>
    <w:rPr>
      <w:rFonts w:ascii="Arial" w:hAnsi="Arial" w:cs="DogmaOT-Bold"/>
      <w:b/>
      <w:bCs/>
      <w:color w:val="000000"/>
      <w:spacing w:val="48"/>
      <w:sz w:val="28"/>
      <w:szCs w:val="28"/>
      <w:lang w:eastAsia="en-CA"/>
    </w:rPr>
  </w:style>
  <w:style w:type="paragraph" w:customStyle="1" w:styleId="BodyContinued">
    <w:name w:val="BodyContinued"/>
    <w:qFormat/>
    <w:rsid w:val="00482144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HeadA">
    <w:name w:val="BoxHeadA"/>
    <w:qFormat/>
    <w:rsid w:val="00482144"/>
    <w:pPr>
      <w:keepNext/>
      <w:keepLines/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before="80" w:after="80" w:line="300" w:lineRule="atLeast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paragraph" w:customStyle="1" w:styleId="BoxHeadB">
    <w:name w:val="BoxHeadB"/>
    <w:basedOn w:val="BoxHeadA"/>
    <w:qFormat/>
    <w:rsid w:val="00482144"/>
    <w:pPr>
      <w:spacing w:before="120"/>
    </w:pPr>
    <w:rPr>
      <w:i/>
      <w:iCs/>
      <w:caps w:val="0"/>
    </w:rPr>
  </w:style>
  <w:style w:type="paragraph" w:customStyle="1" w:styleId="BoxBodyContinued">
    <w:name w:val="BoxBodyContinued"/>
    <w:qFormat/>
    <w:rsid w:val="00482144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Bold">
    <w:name w:val="Bold"/>
    <w:uiPriority w:val="1"/>
    <w:rsid w:val="00482144"/>
    <w:rPr>
      <w:b/>
      <w:bCs/>
      <w:color w:val="3366FF"/>
    </w:rPr>
  </w:style>
  <w:style w:type="paragraph" w:customStyle="1" w:styleId="RunInHead">
    <w:name w:val="RunInHead"/>
    <w:rsid w:val="00482144"/>
    <w:pPr>
      <w:widowControl w:val="0"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Roman"/>
      <w:b/>
      <w:color w:val="000000"/>
      <w:lang w:eastAsia="en-CA"/>
    </w:rPr>
  </w:style>
  <w:style w:type="paragraph" w:customStyle="1" w:styleId="RunInPara">
    <w:name w:val="RunInPara"/>
    <w:qFormat/>
    <w:rsid w:val="00482144"/>
    <w:pPr>
      <w:widowControl w:val="0"/>
      <w:autoSpaceDE w:val="0"/>
      <w:autoSpaceDN w:val="0"/>
      <w:adjustRightInd w:val="0"/>
      <w:spacing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RunInHead">
    <w:name w:val="BoxRunInHead"/>
    <w:rsid w:val="00482144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Book"/>
      <w:b/>
      <w:color w:val="000000"/>
      <w:sz w:val="17"/>
      <w:szCs w:val="17"/>
      <w:lang w:eastAsia="en-CA"/>
    </w:rPr>
  </w:style>
  <w:style w:type="paragraph" w:customStyle="1" w:styleId="BoxRunInPara">
    <w:name w:val="BoxRunInPara"/>
    <w:qFormat/>
    <w:rsid w:val="00482144"/>
    <w:pPr>
      <w:widowControl w:val="0"/>
      <w:pBdr>
        <w:left w:val="single" w:sz="18" w:space="4" w:color="008000"/>
      </w:pBdr>
      <w:autoSpaceDE w:val="0"/>
      <w:autoSpaceDN w:val="0"/>
      <w:adjustRightInd w:val="0"/>
      <w:spacing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ExtractPara">
    <w:name w:val="BoxExtractPara"/>
    <w:qFormat/>
    <w:rsid w:val="00482144"/>
    <w:pPr>
      <w:widowControl w:val="0"/>
      <w:pBdr>
        <w:left w:val="single" w:sz="18" w:space="31" w:color="008000"/>
      </w:pBdr>
      <w:autoSpaceDE w:val="0"/>
      <w:autoSpaceDN w:val="0"/>
      <w:adjustRightInd w:val="0"/>
      <w:spacing w:before="120" w:after="120" w:line="240" w:lineRule="atLeast"/>
      <w:ind w:left="547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GraphicInline">
    <w:name w:val="GraphicInline"/>
    <w:uiPriority w:val="1"/>
    <w:qFormat/>
    <w:rsid w:val="00482144"/>
    <w:rPr>
      <w:color w:val="3366FF"/>
      <w:bdr w:val="none" w:sz="0" w:space="0" w:color="auto"/>
      <w:shd w:val="clear" w:color="auto" w:fill="99CC00"/>
    </w:rPr>
  </w:style>
  <w:style w:type="character" w:customStyle="1" w:styleId="KeyTerm">
    <w:name w:val="KeyTerm"/>
    <w:uiPriority w:val="1"/>
    <w:qFormat/>
    <w:rsid w:val="00482144"/>
    <w:rPr>
      <w:i/>
      <w:color w:val="3366FF"/>
      <w:bdr w:val="none" w:sz="0" w:space="0" w:color="auto"/>
      <w:shd w:val="clear" w:color="auto" w:fill="D9D9D9"/>
    </w:rPr>
  </w:style>
  <w:style w:type="character" w:customStyle="1" w:styleId="DigitalOnly">
    <w:name w:val="DigitalOnly"/>
    <w:uiPriority w:val="1"/>
    <w:qFormat/>
    <w:rsid w:val="00482144"/>
    <w:rPr>
      <w:color w:val="3366FF"/>
      <w:bdr w:val="single" w:sz="4" w:space="0" w:color="3366FF"/>
    </w:rPr>
  </w:style>
  <w:style w:type="character" w:customStyle="1" w:styleId="PrintOnly">
    <w:name w:val="PrintOnly"/>
    <w:uiPriority w:val="1"/>
    <w:qFormat/>
    <w:rsid w:val="00482144"/>
    <w:rPr>
      <w:color w:val="3366FF"/>
      <w:bdr w:val="single" w:sz="4" w:space="0" w:color="FF0000"/>
    </w:rPr>
  </w:style>
  <w:style w:type="character" w:customStyle="1" w:styleId="LinkEmail">
    <w:name w:val="LinkEmail"/>
    <w:basedOn w:val="LinkURL"/>
    <w:uiPriority w:val="1"/>
    <w:qFormat/>
    <w:rsid w:val="00482144"/>
    <w:rPr>
      <w:rFonts w:cs="NewBaskervilleStd-Italic"/>
      <w:b w:val="0"/>
      <w:bCs w:val="0"/>
      <w:i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LinkTwitter">
    <w:name w:val="LinkTwitter"/>
    <w:basedOn w:val="LinkEmail"/>
    <w:uiPriority w:val="1"/>
    <w:qFormat/>
    <w:rsid w:val="00870319"/>
    <w:rPr>
      <w:rFonts w:cs="NewBaskervilleStd-Italic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Highlight">
    <w:name w:val="Highlight"/>
    <w:uiPriority w:val="1"/>
    <w:qFormat/>
    <w:rsid w:val="00482144"/>
    <w:rPr>
      <w:color w:val="3366FF"/>
      <w:bdr w:val="none" w:sz="0" w:space="0" w:color="auto"/>
      <w:shd w:val="clear" w:color="auto" w:fill="FFFF00"/>
    </w:rPr>
  </w:style>
  <w:style w:type="character" w:customStyle="1" w:styleId="FootnoteReference">
    <w:name w:val="FootnoteReference"/>
    <w:uiPriority w:val="1"/>
    <w:qFormat/>
    <w:rsid w:val="00482144"/>
    <w:rPr>
      <w:color w:val="3366FF"/>
      <w:vertAlign w:val="superscript"/>
    </w:rPr>
  </w:style>
  <w:style w:type="paragraph" w:customStyle="1" w:styleId="Footnote">
    <w:name w:val="Footnote"/>
    <w:qFormat/>
    <w:rsid w:val="00482144"/>
    <w:pPr>
      <w:widowControl w:val="0"/>
      <w:pBdr>
        <w:top w:val="single" w:sz="4" w:space="1" w:color="000000" w:themeColor="text1"/>
        <w:bottom w:val="single" w:sz="4" w:space="1" w:color="000000" w:themeColor="text1"/>
      </w:pBdr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Arial" w:hAnsi="Arial" w:cs="NewBaskervilleStd-Roman"/>
      <w:color w:val="000000"/>
      <w:sz w:val="16"/>
      <w:lang w:eastAsia="en-CA"/>
    </w:rPr>
  </w:style>
  <w:style w:type="character" w:customStyle="1" w:styleId="FootnoteRef">
    <w:name w:val="FootnoteRef"/>
    <w:basedOn w:val="FootnoteReference"/>
    <w:uiPriority w:val="1"/>
    <w:qFormat/>
    <w:rsid w:val="00482144"/>
    <w:rPr>
      <w:color w:val="3366FF"/>
      <w:vertAlign w:val="superscript"/>
    </w:rPr>
  </w:style>
  <w:style w:type="character" w:customStyle="1" w:styleId="EndnoteReference">
    <w:name w:val="EndnoteReference"/>
    <w:basedOn w:val="FootnoteReference"/>
    <w:uiPriority w:val="1"/>
    <w:qFormat/>
    <w:rsid w:val="00482144"/>
    <w:rPr>
      <w:color w:val="3366FF"/>
      <w:vertAlign w:val="superscript"/>
    </w:rPr>
  </w:style>
  <w:style w:type="paragraph" w:customStyle="1" w:styleId="QuotePara">
    <w:name w:val="QuotePara"/>
    <w:qFormat/>
    <w:rsid w:val="00482144"/>
    <w:pPr>
      <w:widowControl w:val="0"/>
      <w:autoSpaceDE w:val="0"/>
      <w:autoSpaceDN w:val="0"/>
      <w:adjustRightInd w:val="0"/>
      <w:spacing w:before="120" w:after="120" w:line="240" w:lineRule="atLeast"/>
      <w:ind w:left="21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QuoteSource">
    <w:name w:val="QuoteSource"/>
    <w:basedOn w:val="QuotePara"/>
    <w:qFormat/>
    <w:rsid w:val="00482144"/>
    <w:pPr>
      <w:spacing w:after="240"/>
      <w:jc w:val="right"/>
    </w:pPr>
  </w:style>
  <w:style w:type="character" w:customStyle="1" w:styleId="Caps">
    <w:name w:val="Caps"/>
    <w:uiPriority w:val="1"/>
    <w:qFormat/>
    <w:rsid w:val="00482144"/>
    <w:rPr>
      <w:caps/>
      <w:smallCaps w:val="0"/>
      <w:color w:val="3366FF"/>
    </w:rPr>
  </w:style>
  <w:style w:type="character" w:customStyle="1" w:styleId="SmallCaps">
    <w:name w:val="SmallCaps"/>
    <w:uiPriority w:val="1"/>
    <w:qFormat/>
    <w:rsid w:val="00482144"/>
    <w:rPr>
      <w:caps w:val="0"/>
      <w:smallCaps/>
      <w:color w:val="3366FF"/>
    </w:rPr>
  </w:style>
  <w:style w:type="character" w:customStyle="1" w:styleId="SmallCapsBold">
    <w:name w:val="SmallCapsBold"/>
    <w:basedOn w:val="SmallCaps"/>
    <w:uiPriority w:val="1"/>
    <w:qFormat/>
    <w:rsid w:val="00482144"/>
    <w:rPr>
      <w:b/>
      <w:bCs/>
      <w:caps w:val="0"/>
      <w:smallCaps/>
      <w:color w:val="3366FF"/>
    </w:rPr>
  </w:style>
  <w:style w:type="character" w:customStyle="1" w:styleId="SmallCapsBoldItalic">
    <w:name w:val="SmallCapsBoldItalic"/>
    <w:basedOn w:val="SmallCapsBold"/>
    <w:uiPriority w:val="1"/>
    <w:qFormat/>
    <w:rsid w:val="00482144"/>
    <w:rPr>
      <w:b/>
      <w:bCs/>
      <w:i/>
      <w:iCs/>
      <w:caps w:val="0"/>
      <w:smallCaps/>
      <w:color w:val="3366FF"/>
    </w:rPr>
  </w:style>
  <w:style w:type="character" w:customStyle="1" w:styleId="SmallCapsItalic">
    <w:name w:val="SmallCapsItalic"/>
    <w:basedOn w:val="SmallCaps"/>
    <w:uiPriority w:val="1"/>
    <w:qFormat/>
    <w:rsid w:val="00482144"/>
    <w:rPr>
      <w:i/>
      <w:iCs/>
      <w:caps w:val="0"/>
      <w:smallCaps/>
      <w:color w:val="3366FF"/>
    </w:rPr>
  </w:style>
  <w:style w:type="character" w:customStyle="1" w:styleId="NSSymbol">
    <w:name w:val="NSSymbol"/>
    <w:uiPriority w:val="1"/>
    <w:qFormat/>
    <w:rsid w:val="00482144"/>
    <w:rPr>
      <w:color w:val="3366FF"/>
    </w:rPr>
  </w:style>
  <w:style w:type="table" w:styleId="TableGrid">
    <w:name w:val="Table Grid"/>
    <w:basedOn w:val="TableNormal"/>
    <w:uiPriority w:val="59"/>
    <w:rsid w:val="004821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Sub">
    <w:name w:val="TableHeaderSub"/>
    <w:qFormat/>
    <w:rsid w:val="00482144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color w:val="000000"/>
      <w:sz w:val="18"/>
      <w:szCs w:val="18"/>
      <w:lang w:eastAsia="en-CA"/>
    </w:rPr>
  </w:style>
  <w:style w:type="paragraph" w:customStyle="1" w:styleId="TableFootnote">
    <w:name w:val="TableFootnote"/>
    <w:qFormat/>
    <w:rsid w:val="00482144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6"/>
      <w:szCs w:val="17"/>
      <w:lang w:eastAsia="en-CA"/>
    </w:rPr>
  </w:style>
  <w:style w:type="paragraph" w:customStyle="1" w:styleId="TableListBulleted">
    <w:name w:val="TableListBulleted"/>
    <w:qFormat/>
    <w:rsid w:val="00482144"/>
    <w:pPr>
      <w:keepLines/>
      <w:widowControl w:val="0"/>
      <w:numPr>
        <w:numId w:val="7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Numbered">
    <w:name w:val="TableListNumbered"/>
    <w:qFormat/>
    <w:rsid w:val="00482144"/>
    <w:pPr>
      <w:keepLines/>
      <w:widowControl w:val="0"/>
      <w:numPr>
        <w:numId w:val="8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Plain">
    <w:name w:val="TableListPlain"/>
    <w:qFormat/>
    <w:rsid w:val="00482144"/>
    <w:pPr>
      <w:keepLines/>
      <w:widowControl w:val="0"/>
      <w:autoSpaceDE w:val="0"/>
      <w:autoSpaceDN w:val="0"/>
      <w:adjustRightInd w:val="0"/>
      <w:spacing w:line="190" w:lineRule="atLeast"/>
      <w:ind w:left="360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ExtractPara">
    <w:name w:val="ExtractPara"/>
    <w:basedOn w:val="QuotePara"/>
    <w:qFormat/>
    <w:rsid w:val="00482144"/>
    <w:rPr>
      <w:sz w:val="18"/>
      <w:szCs w:val="18"/>
    </w:rPr>
  </w:style>
  <w:style w:type="paragraph" w:customStyle="1" w:styleId="ExtractSource">
    <w:name w:val="ExtractSource"/>
    <w:basedOn w:val="ExtractPara"/>
    <w:qFormat/>
    <w:rsid w:val="00482144"/>
    <w:pPr>
      <w:jc w:val="right"/>
    </w:pPr>
  </w:style>
  <w:style w:type="paragraph" w:customStyle="1" w:styleId="ExtractParaContinued">
    <w:name w:val="ExtractParaContinued"/>
    <w:basedOn w:val="ExtractPara"/>
    <w:qFormat/>
    <w:rsid w:val="00482144"/>
    <w:pPr>
      <w:spacing w:before="0"/>
      <w:ind w:firstLine="360"/>
    </w:pPr>
  </w:style>
  <w:style w:type="paragraph" w:customStyle="1" w:styleId="AppendixNumber">
    <w:name w:val="AppendixNumber"/>
    <w:qFormat/>
    <w:rsid w:val="00482144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AppendixTitle">
    <w:name w:val="AppendixTitle"/>
    <w:qFormat/>
    <w:rsid w:val="00482144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ackmatterTitle">
    <w:name w:val="BackmatterTitle"/>
    <w:qFormat/>
    <w:rsid w:val="00482144"/>
    <w:pPr>
      <w:keepLines/>
      <w:widowControl w:val="0"/>
      <w:suppressAutoHyphens/>
      <w:autoSpaceDE w:val="0"/>
      <w:autoSpaceDN w:val="0"/>
      <w:adjustRightInd w:val="0"/>
      <w:spacing w:before="600" w:after="600" w:line="360" w:lineRule="atLeast"/>
      <w:ind w:left="360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GlossaryTerm">
    <w:name w:val="GlossaryTerm"/>
    <w:qFormat/>
    <w:rsid w:val="00482144"/>
    <w:pPr>
      <w:widowControl w:val="0"/>
      <w:autoSpaceDE w:val="0"/>
      <w:autoSpaceDN w:val="0"/>
      <w:adjustRightInd w:val="0"/>
      <w:spacing w:line="240" w:lineRule="atLeast"/>
      <w:ind w:left="360"/>
      <w:textAlignment w:val="baseline"/>
    </w:pPr>
    <w:rPr>
      <w:rFonts w:ascii="Times Roman" w:hAnsi="Times Roman" w:cs="NewBaskervilleStd-Roman"/>
      <w:b/>
      <w:bCs/>
      <w:color w:val="000000"/>
      <w:u w:val="single"/>
      <w:lang w:eastAsia="en-CA"/>
    </w:rPr>
  </w:style>
  <w:style w:type="paragraph" w:customStyle="1" w:styleId="GlossaryDefinition">
    <w:name w:val="GlossaryDefinition"/>
    <w:qFormat/>
    <w:rsid w:val="00482144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EndnoteEntry">
    <w:name w:val="EndnoteEntry"/>
    <w:qFormat/>
    <w:rsid w:val="00482144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EndnoteRef">
    <w:name w:val="EndnoteRef"/>
    <w:basedOn w:val="EndnoteReference"/>
    <w:uiPriority w:val="1"/>
    <w:qFormat/>
    <w:rsid w:val="00482144"/>
    <w:rPr>
      <w:color w:val="3366FF"/>
      <w:vertAlign w:val="superscript"/>
    </w:rPr>
  </w:style>
  <w:style w:type="paragraph" w:customStyle="1" w:styleId="Reference">
    <w:name w:val="Reference"/>
    <w:qFormat/>
    <w:rsid w:val="00482144"/>
    <w:pPr>
      <w:widowControl w:val="0"/>
      <w:autoSpaceDE w:val="0"/>
      <w:autoSpaceDN w:val="0"/>
      <w:adjustRightInd w:val="0"/>
      <w:spacing w:after="120" w:line="240" w:lineRule="atLeast"/>
      <w:ind w:left="360" w:hanging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HeadProject">
    <w:name w:val="HeadProject"/>
    <w:qFormat/>
    <w:rsid w:val="00482144"/>
    <w:pPr>
      <w:keepNext/>
      <w:keepLines/>
      <w:widowControl w:val="0"/>
      <w:shd w:val="clear" w:color="auto" w:fill="00000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FFFFFF" w:themeColor="background1"/>
      <w:sz w:val="24"/>
      <w:szCs w:val="24"/>
      <w:lang w:eastAsia="en-CA"/>
    </w:rPr>
  </w:style>
  <w:style w:type="character" w:customStyle="1" w:styleId="LiteralGray">
    <w:name w:val="LiteralGray"/>
    <w:uiPriority w:val="1"/>
    <w:qFormat/>
    <w:rsid w:val="00482144"/>
    <w:rPr>
      <w:rFonts w:ascii="Courier" w:hAnsi="Courier"/>
      <w:color w:val="A6A6A6" w:themeColor="background1" w:themeShade="A6"/>
    </w:rPr>
  </w:style>
  <w:style w:type="character" w:customStyle="1" w:styleId="PyBracket">
    <w:name w:val="PyBracket"/>
    <w:uiPriority w:val="1"/>
    <w:qFormat/>
    <w:rsid w:val="00482144"/>
    <w:rPr>
      <w:rFonts w:ascii="Courier" w:hAnsi="Courier" w:cs="TheSansMonoCondensed-Plain"/>
      <w:color w:val="B12735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Function">
    <w:name w:val="PyFunction"/>
    <w:basedOn w:val="PyBracket"/>
    <w:uiPriority w:val="1"/>
    <w:qFormat/>
    <w:rsid w:val="00482144"/>
    <w:rPr>
      <w:rFonts w:ascii="Courier" w:hAnsi="Courier" w:cs="TheSansMonoCondensed-Plain"/>
      <w:color w:val="5F497A" w:themeColor="accent4" w:themeShade="B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Variable">
    <w:name w:val="PyVariable"/>
    <w:basedOn w:val="PyBracket"/>
    <w:uiPriority w:val="1"/>
    <w:qFormat/>
    <w:rsid w:val="00482144"/>
    <w:rPr>
      <w:rFonts w:ascii="Courier" w:hAnsi="Courier" w:cs="TheSansMonoCondensed-Plain"/>
      <w:color w:val="008000"/>
      <w:spacing w:val="0"/>
      <w:w w:val="100"/>
      <w:position w:val="0"/>
      <w:sz w:val="17"/>
      <w:szCs w:val="17"/>
      <w:u w:val="none"/>
      <w:vertAlign w:val="baseline"/>
      <w:lang w:val="en-US"/>
    </w:rPr>
  </w:style>
  <w:style w:type="paragraph" w:customStyle="1" w:styleId="BookHalfTitle">
    <w:name w:val="BookHalfTitle"/>
    <w:basedOn w:val="BackmatterTitle"/>
    <w:qFormat/>
    <w:rsid w:val="00482144"/>
  </w:style>
  <w:style w:type="character" w:styleId="BookTitle">
    <w:name w:val="Book Title"/>
    <w:basedOn w:val="DefaultParagraphFont"/>
    <w:uiPriority w:val="33"/>
    <w:qFormat/>
    <w:rsid w:val="00482144"/>
    <w:rPr>
      <w:b/>
      <w:bCs/>
      <w:smallCaps/>
      <w:spacing w:val="5"/>
    </w:rPr>
  </w:style>
  <w:style w:type="paragraph" w:customStyle="1" w:styleId="BookTitle0">
    <w:name w:val="BookTitle"/>
    <w:qFormat/>
    <w:rsid w:val="00482144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120"/>
      <w:szCs w:val="240"/>
      <w:lang w:eastAsia="en-CA"/>
    </w:rPr>
  </w:style>
  <w:style w:type="paragraph" w:customStyle="1" w:styleId="BookSubtitle">
    <w:name w:val="BookSubtitle"/>
    <w:basedOn w:val="ChapterSubtitle"/>
    <w:qFormat/>
    <w:rsid w:val="00482144"/>
  </w:style>
  <w:style w:type="paragraph" w:customStyle="1" w:styleId="BookEdition">
    <w:name w:val="BookEdition"/>
    <w:basedOn w:val="BookSubtitle"/>
    <w:qFormat/>
    <w:rsid w:val="00482144"/>
    <w:rPr>
      <w:b w:val="0"/>
      <w:bCs w:val="0"/>
      <w:i/>
      <w:iCs/>
      <w:sz w:val="24"/>
      <w:szCs w:val="24"/>
    </w:rPr>
  </w:style>
  <w:style w:type="paragraph" w:customStyle="1" w:styleId="BookAuthor">
    <w:name w:val="BookAuthor"/>
    <w:basedOn w:val="BookEdition"/>
    <w:qFormat/>
    <w:rsid w:val="00482144"/>
    <w:rPr>
      <w:i w:val="0"/>
      <w:iCs w:val="0"/>
      <w:smallCaps/>
    </w:rPr>
  </w:style>
  <w:style w:type="paragraph" w:customStyle="1" w:styleId="BookPublisher">
    <w:name w:val="BookPublisher"/>
    <w:basedOn w:val="BookAuthor"/>
    <w:qFormat/>
    <w:rsid w:val="00482144"/>
    <w:rPr>
      <w:i/>
      <w:iCs/>
      <w:smallCaps w:val="0"/>
      <w:sz w:val="20"/>
      <w:szCs w:val="20"/>
    </w:rPr>
  </w:style>
  <w:style w:type="paragraph" w:customStyle="1" w:styleId="Copyright">
    <w:name w:val="Copyright"/>
    <w:qFormat/>
    <w:rsid w:val="00482144"/>
    <w:pPr>
      <w:widowControl w:val="0"/>
      <w:autoSpaceDE w:val="0"/>
      <w:autoSpaceDN w:val="0"/>
      <w:adjustRightInd w:val="0"/>
      <w:spacing w:line="240" w:lineRule="atLeast"/>
      <w:textAlignment w:val="baseline"/>
    </w:pPr>
    <w:rPr>
      <w:rFonts w:ascii="NewBaskervilleStd-Roman" w:hAnsi="NewBaskervilleStd-Roman" w:cs="NewBaskervilleStd-Roman"/>
      <w:color w:val="000000"/>
      <w:sz w:val="16"/>
      <w:szCs w:val="18"/>
      <w:lang w:eastAsia="en-CA"/>
    </w:rPr>
  </w:style>
  <w:style w:type="paragraph" w:customStyle="1" w:styleId="CopyrightLOC">
    <w:name w:val="CopyrightLOC"/>
    <w:basedOn w:val="Copyright"/>
    <w:qFormat/>
    <w:rsid w:val="00482144"/>
  </w:style>
  <w:style w:type="paragraph" w:customStyle="1" w:styleId="CopyrightHead">
    <w:name w:val="CopyrightHead"/>
    <w:basedOn w:val="CopyrightLOC"/>
    <w:qFormat/>
    <w:rsid w:val="00482144"/>
    <w:pPr>
      <w:jc w:val="center"/>
    </w:pPr>
    <w:rPr>
      <w:b/>
    </w:rPr>
  </w:style>
  <w:style w:type="paragraph" w:customStyle="1" w:styleId="Dedication">
    <w:name w:val="Dedication"/>
    <w:basedOn w:val="BookPublisher"/>
    <w:qFormat/>
    <w:rsid w:val="00482144"/>
  </w:style>
  <w:style w:type="paragraph" w:customStyle="1" w:styleId="FrontmatterTitle">
    <w:name w:val="FrontmatterTitle"/>
    <w:basedOn w:val="BackmatterTitle"/>
    <w:qFormat/>
    <w:rsid w:val="00482144"/>
  </w:style>
  <w:style w:type="paragraph" w:customStyle="1" w:styleId="TOCFM">
    <w:name w:val="TOCFM"/>
    <w:basedOn w:val="Normal"/>
    <w:qFormat/>
    <w:rsid w:val="00482144"/>
    <w:pPr>
      <w:widowControl w:val="0"/>
      <w:autoSpaceDE w:val="0"/>
      <w:autoSpaceDN w:val="0"/>
      <w:adjustRightInd w:val="0"/>
      <w:spacing w:after="120" w:line="240" w:lineRule="atLeast"/>
      <w:textAlignment w:val="baseline"/>
    </w:pPr>
    <w:rPr>
      <w:rFonts w:ascii="NewBaskervilleStd-Roman" w:hAnsi="NewBaskervilleStd-Roman" w:cs="NewBaskervilleStd-Roman"/>
      <w:color w:val="000000"/>
      <w:sz w:val="20"/>
      <w:szCs w:val="20"/>
      <w:lang w:val="en-US"/>
    </w:rPr>
  </w:style>
  <w:style w:type="paragraph" w:customStyle="1" w:styleId="TOCH1">
    <w:name w:val="TOCH1"/>
    <w:basedOn w:val="TOCFM"/>
    <w:qFormat/>
    <w:rsid w:val="00482144"/>
    <w:pPr>
      <w:ind w:left="720"/>
    </w:pPr>
    <w:rPr>
      <w:b/>
    </w:rPr>
  </w:style>
  <w:style w:type="paragraph" w:customStyle="1" w:styleId="TOCPart">
    <w:name w:val="TOCPart"/>
    <w:basedOn w:val="TOCH1"/>
    <w:qFormat/>
    <w:rsid w:val="00482144"/>
    <w:pPr>
      <w:spacing w:before="120"/>
      <w:ind w:left="0"/>
      <w:jc w:val="center"/>
    </w:pPr>
    <w:rPr>
      <w:b w:val="0"/>
      <w:sz w:val="28"/>
      <w:szCs w:val="24"/>
    </w:rPr>
  </w:style>
  <w:style w:type="paragraph" w:customStyle="1" w:styleId="TOCChapter">
    <w:name w:val="TOCChapter"/>
    <w:basedOn w:val="TOCH1"/>
    <w:qFormat/>
    <w:rsid w:val="00482144"/>
    <w:pPr>
      <w:ind w:left="360"/>
    </w:pPr>
    <w:rPr>
      <w:b w:val="0"/>
      <w:sz w:val="24"/>
    </w:rPr>
  </w:style>
  <w:style w:type="paragraph" w:customStyle="1" w:styleId="TOCH2">
    <w:name w:val="TOCH2"/>
    <w:basedOn w:val="TOCH1"/>
    <w:qFormat/>
    <w:rsid w:val="00482144"/>
    <w:pPr>
      <w:ind w:left="1080"/>
    </w:pPr>
    <w:rPr>
      <w:i/>
    </w:rPr>
  </w:style>
  <w:style w:type="paragraph" w:customStyle="1" w:styleId="TOCH3">
    <w:name w:val="TOCH3"/>
    <w:basedOn w:val="TOCH1"/>
    <w:qFormat/>
    <w:rsid w:val="00482144"/>
    <w:pPr>
      <w:ind w:left="1440"/>
    </w:pPr>
    <w:rPr>
      <w:b w:val="0"/>
      <w:i/>
    </w:rPr>
  </w:style>
  <w:style w:type="paragraph" w:customStyle="1" w:styleId="BoxType">
    <w:name w:val="BoxType"/>
    <w:qFormat/>
    <w:rsid w:val="00482144"/>
    <w:pPr>
      <w:keepLines/>
      <w:widowControl w:val="0"/>
      <w:pBdr>
        <w:top w:val="single" w:sz="18" w:space="1" w:color="008000"/>
      </w:pBdr>
      <w:suppressAutoHyphens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TimesNewRomanPSMT"/>
      <w:color w:val="008000"/>
      <w:sz w:val="18"/>
      <w:szCs w:val="18"/>
      <w:lang w:eastAsia="en-CA"/>
    </w:rPr>
  </w:style>
  <w:style w:type="character" w:customStyle="1" w:styleId="CustomCharStyle">
    <w:name w:val="CustomCharStyle"/>
    <w:uiPriority w:val="1"/>
    <w:qFormat/>
    <w:rsid w:val="00482144"/>
    <w:rPr>
      <w:b w:val="0"/>
      <w:bCs w:val="0"/>
      <w:i w:val="0"/>
      <w:iCs w:val="0"/>
      <w:color w:val="3366FF"/>
      <w:bdr w:val="none" w:sz="0" w:space="0" w:color="auto"/>
      <w:shd w:val="clear" w:color="auto" w:fill="CCFFCC"/>
    </w:rPr>
  </w:style>
  <w:style w:type="character" w:customStyle="1" w:styleId="CodeAnnotation">
    <w:name w:val="CodeAnnotation"/>
    <w:uiPriority w:val="1"/>
    <w:qFormat/>
    <w:rsid w:val="00482144"/>
    <w:rPr>
      <w:rFonts w:ascii="Courier" w:hAnsi="Courier" w:cs="TheSansMonoCondensed-Plain"/>
      <w:color w:val="FFFFFF" w:themeColor="background1"/>
      <w:spacing w:val="0"/>
      <w:w w:val="100"/>
      <w:position w:val="0"/>
      <w:sz w:val="17"/>
      <w:szCs w:val="17"/>
      <w:u w:val="none"/>
      <w:bdr w:val="none" w:sz="0" w:space="0" w:color="auto"/>
      <w:shd w:val="clear" w:color="auto" w:fill="000000"/>
      <w:vertAlign w:val="baseline"/>
      <w:lang w:val="en-US"/>
    </w:rPr>
  </w:style>
  <w:style w:type="paragraph" w:customStyle="1" w:styleId="HeadANumber">
    <w:name w:val="HeadANumber"/>
    <w:qFormat/>
    <w:rsid w:val="00482144"/>
    <w:pPr>
      <w:keepNext/>
      <w:keepLines/>
      <w:widowControl w:val="0"/>
      <w:numPr>
        <w:ilvl w:val="1"/>
        <w:numId w:val="15"/>
      </w:numPr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HeadB">
    <w:name w:val="HeadB"/>
    <w:qFormat/>
    <w:rsid w:val="00482144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BNumber">
    <w:name w:val="HeadBNumber"/>
    <w:qFormat/>
    <w:rsid w:val="00482144"/>
    <w:pPr>
      <w:keepNext/>
      <w:keepLines/>
      <w:widowControl w:val="0"/>
      <w:numPr>
        <w:ilvl w:val="2"/>
        <w:numId w:val="15"/>
      </w:numPr>
      <w:tabs>
        <w:tab w:val="right" w:pos="1980"/>
        <w:tab w:val="left" w:pos="216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C">
    <w:name w:val="HeadC"/>
    <w:qFormat/>
    <w:rsid w:val="00482144"/>
    <w:pPr>
      <w:keepNext/>
      <w:keepLines/>
      <w:widowControl w:val="0"/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HeadCNumber">
    <w:name w:val="HeadCNumber"/>
    <w:qFormat/>
    <w:rsid w:val="00482144"/>
    <w:pPr>
      <w:keepNext/>
      <w:keepLines/>
      <w:widowControl w:val="0"/>
      <w:numPr>
        <w:ilvl w:val="3"/>
        <w:numId w:val="15"/>
      </w:numPr>
      <w:tabs>
        <w:tab w:val="left" w:pos="198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ListPlain">
    <w:name w:val="ListPlain"/>
    <w:qFormat/>
    <w:rsid w:val="00482144"/>
    <w:pPr>
      <w:widowControl w:val="0"/>
      <w:autoSpaceDE w:val="0"/>
      <w:autoSpaceDN w:val="0"/>
      <w:adjustRightInd w:val="0"/>
      <w:spacing w:before="120" w:line="240" w:lineRule="atLeast"/>
      <w:ind w:left="180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odeAnnotated">
    <w:name w:val="CodeAnnotated"/>
    <w:qFormat/>
    <w:rsid w:val="00482144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440" w:hanging="216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BoxListNumber">
    <w:name w:val="BoxListNumber"/>
    <w:qFormat/>
    <w:rsid w:val="00482144"/>
    <w:pPr>
      <w:widowControl w:val="0"/>
      <w:numPr>
        <w:numId w:val="6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Plain">
    <w:name w:val="BoxListPlain"/>
    <w:qFormat/>
    <w:rsid w:val="00482144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Title">
    <w:name w:val="BoxTitle"/>
    <w:qFormat/>
    <w:rsid w:val="00482144"/>
    <w:pPr>
      <w:keepNext/>
      <w:keepLines/>
      <w:pBdr>
        <w:left w:val="single" w:sz="18" w:space="4" w:color="008000"/>
      </w:pBdr>
      <w:suppressAutoHyphens/>
      <w:spacing w:after="120" w:line="300" w:lineRule="atLeast"/>
      <w:jc w:val="center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character" w:customStyle="1" w:styleId="MenuArrow">
    <w:name w:val="MenuArrow"/>
    <w:uiPriority w:val="1"/>
    <w:qFormat/>
    <w:rsid w:val="00482144"/>
    <w:rPr>
      <w:rFonts w:ascii="Webdings" w:hAnsi="Webdings" w:cs="Webdings"/>
      <w:color w:val="3366FF"/>
      <w:w w:val="100"/>
      <w:position w:val="0"/>
      <w:u w:val="none"/>
      <w:vertAlign w:val="baseline"/>
      <w:lang w:val="en-US"/>
    </w:rPr>
  </w:style>
  <w:style w:type="paragraph" w:customStyle="1" w:styleId="TableTitle">
    <w:name w:val="TableTitle"/>
    <w:qFormat/>
    <w:rsid w:val="00482144"/>
    <w:pPr>
      <w:keepNext/>
      <w:keepLines/>
      <w:widowControl w:val="0"/>
      <w:numPr>
        <w:ilvl w:val="5"/>
        <w:numId w:val="15"/>
      </w:numPr>
      <w:suppressAutoHyphens/>
      <w:autoSpaceDE w:val="0"/>
      <w:autoSpaceDN w:val="0"/>
      <w:adjustRightInd w:val="0"/>
      <w:spacing w:before="240" w:after="120" w:line="240" w:lineRule="atLeast"/>
      <w:textAlignment w:val="baseline"/>
    </w:pPr>
    <w:rPr>
      <w:rFonts w:ascii="Arial" w:hAnsi="Arial" w:cs="FuturaPT-Book"/>
      <w:color w:val="000000"/>
      <w:sz w:val="18"/>
      <w:szCs w:val="18"/>
      <w:lang w:eastAsia="en-CA"/>
    </w:rPr>
  </w:style>
  <w:style w:type="paragraph" w:customStyle="1" w:styleId="EpigraphSource">
    <w:name w:val="EpigraphSource"/>
    <w:basedOn w:val="Epigraph"/>
    <w:qFormat/>
    <w:rsid w:val="00482144"/>
    <w:pPr>
      <w:jc w:val="right"/>
    </w:pPr>
  </w:style>
  <w:style w:type="paragraph" w:customStyle="1" w:styleId="Body">
    <w:name w:val="Body"/>
    <w:uiPriority w:val="99"/>
    <w:qFormat/>
    <w:rsid w:val="00482144"/>
    <w:pPr>
      <w:widowControl w:val="0"/>
      <w:autoSpaceDE w:val="0"/>
      <w:autoSpaceDN w:val="0"/>
      <w:adjustRightInd w:val="0"/>
      <w:spacing w:before="120" w:after="120" w:line="240" w:lineRule="atLeast"/>
      <w:ind w:left="144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Number">
    <w:name w:val="ChapterNumber"/>
    <w:next w:val="Normal"/>
    <w:qFormat/>
    <w:rsid w:val="00482144"/>
    <w:pPr>
      <w:numPr>
        <w:numId w:val="15"/>
      </w:numPr>
      <w:suppressAutoHyphens/>
      <w:spacing w:before="1200" w:line="2400" w:lineRule="atLeast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character" w:customStyle="1" w:styleId="Xref">
    <w:name w:val="Xref"/>
    <w:uiPriority w:val="1"/>
    <w:rsid w:val="00482144"/>
    <w:rPr>
      <w:color w:val="FF0000"/>
      <w:lang w:val="fr-FR"/>
    </w:rPr>
  </w:style>
  <w:style w:type="paragraph" w:customStyle="1" w:styleId="Default">
    <w:name w:val="Default"/>
    <w:rsid w:val="00482144"/>
    <w:pPr>
      <w:autoSpaceDE w:val="0"/>
      <w:autoSpaceDN w:val="0"/>
      <w:adjustRightInd w:val="0"/>
    </w:pPr>
    <w:rPr>
      <w:rFonts w:ascii="NewBaskerville" w:hAnsi="NewBaskerville" w:cs="NewBaskerville"/>
      <w:color w:val="000000"/>
      <w:sz w:val="24"/>
      <w:szCs w:val="24"/>
      <w:lang w:bidi="hi-IN"/>
    </w:rPr>
  </w:style>
  <w:style w:type="paragraph" w:customStyle="1" w:styleId="SourceForeword">
    <w:name w:val="SourceForeword"/>
    <w:basedOn w:val="ReviewSource"/>
    <w:qFormat/>
    <w:rsid w:val="00482144"/>
  </w:style>
  <w:style w:type="paragraph" w:customStyle="1" w:styleId="ReviewHead">
    <w:name w:val="ReviewHead"/>
    <w:basedOn w:val="FrontmatterTitle"/>
    <w:qFormat/>
    <w:rsid w:val="00482144"/>
  </w:style>
  <w:style w:type="paragraph" w:customStyle="1" w:styleId="ReviewQuote">
    <w:name w:val="ReviewQuote"/>
    <w:basedOn w:val="QuotePara"/>
    <w:qFormat/>
    <w:rsid w:val="00482144"/>
  </w:style>
  <w:style w:type="paragraph" w:customStyle="1" w:styleId="ReviewSource">
    <w:name w:val="ReviewSource"/>
    <w:basedOn w:val="QuoteSource"/>
    <w:qFormat/>
    <w:rsid w:val="00482144"/>
  </w:style>
  <w:style w:type="paragraph" w:customStyle="1" w:styleId="ListGraphic">
    <w:name w:val="ListGraphic"/>
    <w:basedOn w:val="GraphicSlug"/>
    <w:qFormat/>
    <w:rsid w:val="00D85FDB"/>
    <w:pPr>
      <w:ind w:left="0"/>
    </w:pPr>
  </w:style>
  <w:style w:type="paragraph" w:customStyle="1" w:styleId="ListCaption">
    <w:name w:val="ListCaption"/>
    <w:basedOn w:val="CaptionLine"/>
    <w:qFormat/>
    <w:rsid w:val="00482144"/>
    <w:pPr>
      <w:ind w:left="3600"/>
    </w:pPr>
  </w:style>
  <w:style w:type="paragraph" w:customStyle="1" w:styleId="NoteContinued">
    <w:name w:val="NoteContinued"/>
    <w:basedOn w:val="Note"/>
    <w:qFormat/>
    <w:rsid w:val="00482144"/>
    <w:pPr>
      <w:spacing w:before="0"/>
      <w:ind w:firstLine="0"/>
    </w:pPr>
  </w:style>
  <w:style w:type="paragraph" w:customStyle="1" w:styleId="NoteCode">
    <w:name w:val="NoteCode"/>
    <w:basedOn w:val="Code"/>
    <w:qFormat/>
    <w:rsid w:val="00482144"/>
    <w:pPr>
      <w:spacing w:after="240"/>
    </w:pPr>
  </w:style>
  <w:style w:type="paragraph" w:customStyle="1" w:styleId="ListBulletSub">
    <w:name w:val="ListBulletSub"/>
    <w:basedOn w:val="ListBullet"/>
    <w:qFormat/>
    <w:rsid w:val="00482144"/>
    <w:pPr>
      <w:ind w:left="2520"/>
    </w:pPr>
  </w:style>
  <w:style w:type="paragraph" w:customStyle="1" w:styleId="CodeCustom1">
    <w:name w:val="CodeCustom1"/>
    <w:basedOn w:val="Code"/>
    <w:qFormat/>
    <w:rsid w:val="00482144"/>
    <w:rPr>
      <w:color w:val="00B0F0"/>
    </w:rPr>
  </w:style>
  <w:style w:type="paragraph" w:customStyle="1" w:styleId="CodeCustom2">
    <w:name w:val="CodeCustom2"/>
    <w:basedOn w:val="Normal"/>
    <w:qFormat/>
    <w:rsid w:val="00482144"/>
    <w:pPr>
      <w:pBdr>
        <w:left w:val="single" w:sz="4" w:space="14" w:color="auto"/>
      </w:pBdr>
      <w:suppressAutoHyphens/>
      <w:spacing w:after="0" w:line="210" w:lineRule="atLeast"/>
      <w:ind w:left="1440"/>
      <w:contextualSpacing/>
      <w:textAlignment w:val="top"/>
    </w:pPr>
    <w:rPr>
      <w:rFonts w:ascii="Courier" w:hAnsi="Courier" w:cs="TheSansMonoCondensed-Plain"/>
      <w:color w:val="7030A0"/>
      <w:sz w:val="17"/>
      <w:szCs w:val="17"/>
      <w:lang w:val="en-US"/>
    </w:rPr>
  </w:style>
  <w:style w:type="paragraph" w:customStyle="1" w:styleId="BoxGraphic">
    <w:name w:val="BoxGraphic"/>
    <w:basedOn w:val="BoxBodyFirst"/>
    <w:qFormat/>
    <w:rsid w:val="00984C3D"/>
    <w:rPr>
      <w:bCs/>
      <w:color w:val="A12126"/>
    </w:rPr>
  </w:style>
  <w:style w:type="paragraph" w:customStyle="1" w:styleId="Equation">
    <w:name w:val="Equation"/>
    <w:basedOn w:val="ListPlain"/>
    <w:qFormat/>
    <w:rsid w:val="00E9120D"/>
  </w:style>
  <w:style w:type="paragraph" w:customStyle="1" w:styleId="msonormal0">
    <w:name w:val="msonormal"/>
    <w:basedOn w:val="Normal"/>
    <w:rsid w:val="00426533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customStyle="1" w:styleId="Title1">
    <w:name w:val="Title1"/>
    <w:basedOn w:val="DefaultParagraphFont"/>
    <w:rsid w:val="00426533"/>
  </w:style>
  <w:style w:type="character" w:styleId="Hyperlink">
    <w:name w:val="Hyperlink"/>
    <w:basedOn w:val="DefaultParagraphFont"/>
    <w:uiPriority w:val="99"/>
    <w:unhideWhenUsed/>
    <w:rsid w:val="0042653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26533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426533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TMLCode">
    <w:name w:val="HTML Code"/>
    <w:basedOn w:val="DefaultParagraphFont"/>
    <w:uiPriority w:val="99"/>
    <w:semiHidden/>
    <w:unhideWhenUsed/>
    <w:rsid w:val="00426533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26533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65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6533"/>
    <w:rPr>
      <w:rFonts w:ascii="Courier New" w:hAnsi="Courier New" w:cs="Courier New"/>
      <w:lang w:val="en-GB" w:eastAsia="en-GB"/>
    </w:rPr>
  </w:style>
  <w:style w:type="paragraph" w:styleId="Revision">
    <w:name w:val="Revision"/>
    <w:hidden/>
    <w:uiPriority w:val="71"/>
    <w:rsid w:val="0002774A"/>
    <w:rPr>
      <w:rFonts w:ascii="Times New Roman" w:hAnsi="Times New Roman"/>
      <w:sz w:val="22"/>
      <w:szCs w:val="22"/>
      <w:lang w:val="en-CA" w:eastAsia="en-CA"/>
    </w:rPr>
  </w:style>
  <w:style w:type="character" w:styleId="UnresolvedMention">
    <w:name w:val="Unresolved Mention"/>
    <w:basedOn w:val="DefaultParagraphFont"/>
    <w:uiPriority w:val="99"/>
    <w:semiHidden/>
    <w:unhideWhenUsed/>
    <w:rsid w:val="0002774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277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7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74A"/>
    <w:rPr>
      <w:rFonts w:ascii="Times New Roman" w:hAnsi="Times New Roman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7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74A"/>
    <w:rPr>
      <w:rFonts w:ascii="Times New Roman" w:hAnsi="Times New Roman"/>
      <w:b/>
      <w:bCs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0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github.com/rust-lang/rust-clipp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rust-lang/rustfmt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rust-analyzer.github.io" TargetMode="Externa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s://marketplace.visualstudio.com/items?itemName=rust-lang.rust-analyze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z\Google%20Drive\Liz%20NSP\zz%20Production\Template\Word\NSPTemplate0217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51142B-A4C1-1B4B-AD26-9726AE215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C:\Users\Liz\Google Drive\Liz NSP\zz Production\Template\Word\NSPTemplate02172021.dotm</Template>
  <TotalTime>15</TotalTime>
  <Pages>4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</dc:creator>
  <cp:keywords/>
  <cp:lastModifiedBy>Carol Nichols</cp:lastModifiedBy>
  <cp:revision>19</cp:revision>
  <dcterms:created xsi:type="dcterms:W3CDTF">2022-08-07T19:23:00Z</dcterms:created>
  <dcterms:modified xsi:type="dcterms:W3CDTF">2022-08-31T00:14:00Z</dcterms:modified>
</cp:coreProperties>
</file>